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D6F82" w14:textId="328884C1" w:rsidR="00E02857" w:rsidRDefault="00E02857">
      <w:pPr>
        <w:pStyle w:val="Heading5"/>
        <w:rPr>
          <w:sz w:val="40"/>
        </w:rPr>
      </w:pPr>
      <w:r>
        <w:rPr>
          <w:sz w:val="40"/>
        </w:rPr>
        <w:t>STCP 18-</w:t>
      </w:r>
      <w:r w:rsidR="00F13B70">
        <w:rPr>
          <w:sz w:val="40"/>
        </w:rPr>
        <w:t>7</w:t>
      </w:r>
      <w:r>
        <w:rPr>
          <w:sz w:val="40"/>
        </w:rPr>
        <w:t xml:space="preserve"> Issue 00</w:t>
      </w:r>
      <w:r w:rsidR="00061087">
        <w:rPr>
          <w:sz w:val="40"/>
        </w:rPr>
        <w:t>1</w:t>
      </w:r>
      <w:r>
        <w:rPr>
          <w:sz w:val="40"/>
        </w:rPr>
        <w:t xml:space="preserve"> </w:t>
      </w:r>
      <w:r w:rsidR="00F13B70">
        <w:rPr>
          <w:sz w:val="40"/>
        </w:rPr>
        <w:t>Queue Management Coordination</w:t>
      </w:r>
    </w:p>
    <w:p w14:paraId="379BA6CB" w14:textId="77777777" w:rsidR="00E02857" w:rsidRDefault="00E02857"/>
    <w:p w14:paraId="695A880B" w14:textId="77777777" w:rsidR="00E02857" w:rsidRDefault="00E02857">
      <w:pPr>
        <w:pStyle w:val="Heading5"/>
      </w:pPr>
      <w:r>
        <w:t>STC Procedure Document Authorisation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126"/>
        <w:gridCol w:w="2552"/>
        <w:gridCol w:w="1276"/>
      </w:tblGrid>
      <w:tr w:rsidR="00E02857" w14:paraId="43087F48" w14:textId="77777777" w:rsidTr="008D0373">
        <w:tc>
          <w:tcPr>
            <w:tcW w:w="2518" w:type="dxa"/>
          </w:tcPr>
          <w:p w14:paraId="51220714" w14:textId="77777777" w:rsidR="00E02857" w:rsidRDefault="00E02857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Company</w:t>
            </w:r>
          </w:p>
        </w:tc>
        <w:tc>
          <w:tcPr>
            <w:tcW w:w="2126" w:type="dxa"/>
          </w:tcPr>
          <w:p w14:paraId="2176787D" w14:textId="77777777" w:rsidR="00E02857" w:rsidRDefault="00E02857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Name of Party Representative</w:t>
            </w:r>
          </w:p>
        </w:tc>
        <w:tc>
          <w:tcPr>
            <w:tcW w:w="2552" w:type="dxa"/>
          </w:tcPr>
          <w:p w14:paraId="58F90E4D" w14:textId="77777777" w:rsidR="00E02857" w:rsidRDefault="00E02857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Signature</w:t>
            </w:r>
          </w:p>
        </w:tc>
        <w:tc>
          <w:tcPr>
            <w:tcW w:w="1276" w:type="dxa"/>
          </w:tcPr>
          <w:p w14:paraId="65A69755" w14:textId="77777777" w:rsidR="00E02857" w:rsidRDefault="00E02857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Date</w:t>
            </w:r>
          </w:p>
        </w:tc>
      </w:tr>
      <w:tr w:rsidR="00867786" w14:paraId="530DAA6A" w14:textId="77777777" w:rsidTr="008D0373">
        <w:tc>
          <w:tcPr>
            <w:tcW w:w="2518" w:type="dxa"/>
          </w:tcPr>
          <w:p w14:paraId="3807BA1C" w14:textId="653EA2C8" w:rsidR="00867786" w:rsidRDefault="00D551EA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The Company</w:t>
            </w:r>
          </w:p>
        </w:tc>
        <w:tc>
          <w:tcPr>
            <w:tcW w:w="2126" w:type="dxa"/>
          </w:tcPr>
          <w:p w14:paraId="1B7B8C8E" w14:textId="77777777" w:rsidR="00867786" w:rsidRDefault="00867786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</w:tcPr>
          <w:p w14:paraId="6DCBE8E4" w14:textId="77777777" w:rsidR="00867786" w:rsidRDefault="00867786">
            <w:pPr>
              <w:rPr>
                <w:color w:val="000000"/>
              </w:rPr>
            </w:pPr>
          </w:p>
        </w:tc>
        <w:tc>
          <w:tcPr>
            <w:tcW w:w="1276" w:type="dxa"/>
          </w:tcPr>
          <w:p w14:paraId="42B273B4" w14:textId="77777777" w:rsidR="00867786" w:rsidRDefault="00867786">
            <w:pPr>
              <w:rPr>
                <w:color w:val="000000"/>
              </w:rPr>
            </w:pPr>
          </w:p>
        </w:tc>
      </w:tr>
      <w:tr w:rsidR="00E02857" w14:paraId="53A02985" w14:textId="77777777" w:rsidTr="008D0373">
        <w:tc>
          <w:tcPr>
            <w:tcW w:w="2518" w:type="dxa"/>
          </w:tcPr>
          <w:p w14:paraId="4E4F7F2C" w14:textId="77777777" w:rsidR="00E02857" w:rsidRDefault="00E02857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National Grid</w:t>
            </w:r>
          </w:p>
          <w:p w14:paraId="5ACE8C94" w14:textId="77777777" w:rsidR="00E02857" w:rsidRDefault="00E02857">
            <w:pPr>
              <w:spacing w:before="120"/>
              <w:rPr>
                <w:color w:val="000000"/>
              </w:rPr>
            </w:pPr>
            <w:r>
              <w:rPr>
                <w:sz w:val="22"/>
                <w:lang w:eastAsia="en-GB"/>
              </w:rPr>
              <w:t>Electricity Transmission plc</w:t>
            </w:r>
          </w:p>
        </w:tc>
        <w:tc>
          <w:tcPr>
            <w:tcW w:w="2126" w:type="dxa"/>
          </w:tcPr>
          <w:p w14:paraId="40F4028D" w14:textId="77777777" w:rsidR="00E02857" w:rsidRDefault="00E02857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</w:tcPr>
          <w:p w14:paraId="6C12AD91" w14:textId="77777777" w:rsidR="00E02857" w:rsidRDefault="00E02857">
            <w:pPr>
              <w:rPr>
                <w:color w:val="000000"/>
              </w:rPr>
            </w:pPr>
          </w:p>
        </w:tc>
        <w:tc>
          <w:tcPr>
            <w:tcW w:w="1276" w:type="dxa"/>
          </w:tcPr>
          <w:p w14:paraId="2399856B" w14:textId="77777777" w:rsidR="00E02857" w:rsidRDefault="00E02857">
            <w:pPr>
              <w:rPr>
                <w:color w:val="000000"/>
              </w:rPr>
            </w:pPr>
          </w:p>
        </w:tc>
      </w:tr>
      <w:tr w:rsidR="00E02857" w14:paraId="5405F138" w14:textId="77777777" w:rsidTr="008D0373">
        <w:trPr>
          <w:trHeight w:val="675"/>
        </w:trPr>
        <w:tc>
          <w:tcPr>
            <w:tcW w:w="2518" w:type="dxa"/>
          </w:tcPr>
          <w:p w14:paraId="4265B061" w14:textId="77777777" w:rsidR="00E02857" w:rsidRDefault="00E02857">
            <w:pPr>
              <w:spacing w:before="120"/>
              <w:rPr>
                <w:color w:val="000000"/>
              </w:rPr>
            </w:pPr>
            <w:r>
              <w:rPr>
                <w:sz w:val="22"/>
                <w:lang w:eastAsia="en-GB"/>
              </w:rPr>
              <w:t>SP Transmission Ltd</w:t>
            </w:r>
          </w:p>
        </w:tc>
        <w:tc>
          <w:tcPr>
            <w:tcW w:w="2126" w:type="dxa"/>
          </w:tcPr>
          <w:p w14:paraId="522C43A4" w14:textId="77777777" w:rsidR="00E02857" w:rsidRDefault="00E02857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</w:tcPr>
          <w:p w14:paraId="072BD295" w14:textId="77777777" w:rsidR="00E02857" w:rsidRDefault="00E02857">
            <w:pPr>
              <w:rPr>
                <w:color w:val="000000"/>
              </w:rPr>
            </w:pPr>
          </w:p>
        </w:tc>
        <w:tc>
          <w:tcPr>
            <w:tcW w:w="1276" w:type="dxa"/>
          </w:tcPr>
          <w:p w14:paraId="373A561A" w14:textId="77777777" w:rsidR="00E02857" w:rsidRDefault="00E02857">
            <w:pPr>
              <w:rPr>
                <w:color w:val="000000"/>
              </w:rPr>
            </w:pPr>
          </w:p>
        </w:tc>
      </w:tr>
      <w:tr w:rsidR="00E02857" w14:paraId="578537F0" w14:textId="77777777" w:rsidTr="008D0373">
        <w:tc>
          <w:tcPr>
            <w:tcW w:w="2518" w:type="dxa"/>
          </w:tcPr>
          <w:p w14:paraId="0303E004" w14:textId="77777777" w:rsidR="00E02857" w:rsidRDefault="00E02857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Scottish Hydro-Electric</w:t>
            </w:r>
          </w:p>
          <w:p w14:paraId="46B5B7CB" w14:textId="77777777" w:rsidR="00E02857" w:rsidRDefault="00E02857">
            <w:pPr>
              <w:spacing w:before="120"/>
              <w:rPr>
                <w:color w:val="000000"/>
              </w:rPr>
            </w:pPr>
            <w:r>
              <w:rPr>
                <w:sz w:val="22"/>
                <w:lang w:eastAsia="en-GB"/>
              </w:rPr>
              <w:t xml:space="preserve">Transmission </w:t>
            </w:r>
            <w:r w:rsidR="00695553">
              <w:rPr>
                <w:sz w:val="22"/>
                <w:lang w:eastAsia="en-GB"/>
              </w:rPr>
              <w:t>p</w:t>
            </w:r>
            <w:r w:rsidR="00114EAC">
              <w:rPr>
                <w:sz w:val="22"/>
                <w:lang w:eastAsia="en-GB"/>
              </w:rPr>
              <w:t>lc</w:t>
            </w:r>
          </w:p>
        </w:tc>
        <w:tc>
          <w:tcPr>
            <w:tcW w:w="2126" w:type="dxa"/>
          </w:tcPr>
          <w:p w14:paraId="4458C562" w14:textId="77777777" w:rsidR="00E02857" w:rsidRDefault="00E02857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</w:tcPr>
          <w:p w14:paraId="1C991AE5" w14:textId="77777777" w:rsidR="00E02857" w:rsidRDefault="00E02857">
            <w:pPr>
              <w:rPr>
                <w:color w:val="000000"/>
              </w:rPr>
            </w:pPr>
          </w:p>
        </w:tc>
        <w:tc>
          <w:tcPr>
            <w:tcW w:w="1276" w:type="dxa"/>
          </w:tcPr>
          <w:p w14:paraId="38A971F3" w14:textId="77777777" w:rsidR="00E02857" w:rsidRDefault="00E02857">
            <w:pPr>
              <w:rPr>
                <w:color w:val="000000"/>
              </w:rPr>
            </w:pPr>
          </w:p>
        </w:tc>
      </w:tr>
      <w:tr w:rsidR="001B117F" w14:paraId="05864538" w14:textId="77777777" w:rsidTr="008D0373">
        <w:tc>
          <w:tcPr>
            <w:tcW w:w="2518" w:type="dxa"/>
          </w:tcPr>
          <w:p w14:paraId="2CBFE906" w14:textId="77777777" w:rsidR="001B117F" w:rsidRDefault="00E50750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 xml:space="preserve"> Offshore Transmission Owners</w:t>
            </w:r>
          </w:p>
        </w:tc>
        <w:tc>
          <w:tcPr>
            <w:tcW w:w="2126" w:type="dxa"/>
          </w:tcPr>
          <w:p w14:paraId="595B682A" w14:textId="77777777" w:rsidR="001B117F" w:rsidRDefault="001B117F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</w:tcPr>
          <w:p w14:paraId="22B7FD0F" w14:textId="77777777" w:rsidR="001B117F" w:rsidRDefault="001B117F">
            <w:pPr>
              <w:rPr>
                <w:color w:val="000000"/>
              </w:rPr>
            </w:pPr>
          </w:p>
        </w:tc>
        <w:tc>
          <w:tcPr>
            <w:tcW w:w="1276" w:type="dxa"/>
          </w:tcPr>
          <w:p w14:paraId="0773EE36" w14:textId="77777777" w:rsidR="001B117F" w:rsidRDefault="001B117F">
            <w:pPr>
              <w:rPr>
                <w:color w:val="000000"/>
              </w:rPr>
            </w:pPr>
          </w:p>
        </w:tc>
      </w:tr>
      <w:tr w:rsidR="008D0373" w14:paraId="0219E725" w14:textId="77777777" w:rsidTr="008D0373">
        <w:tc>
          <w:tcPr>
            <w:tcW w:w="2518" w:type="dxa"/>
          </w:tcPr>
          <w:p w14:paraId="58DBCA8D" w14:textId="300E1594" w:rsidR="008D0373" w:rsidRDefault="008D0373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ins w:id="0" w:author="Steve Baker [NESO]" w:date="2025-10-16T10:30:00Z" w16du:dateUtc="2025-10-16T09:30:00Z">
              <w:r>
                <w:rPr>
                  <w:rStyle w:val="normaltextrun"/>
                  <w:rFonts w:cs="Arial"/>
                  <w:color w:val="D13438"/>
                  <w:sz w:val="22"/>
                  <w:szCs w:val="22"/>
                  <w:u w:val="single"/>
                  <w:shd w:val="clear" w:color="auto" w:fill="FFFFFF"/>
                </w:rPr>
                <w:t>Competitively Appointed Transmission Owners</w:t>
              </w:r>
              <w:r>
                <w:rPr>
                  <w:rStyle w:val="eop"/>
                  <w:rFonts w:cs="Arial"/>
                  <w:color w:val="D13438"/>
                  <w:sz w:val="22"/>
                  <w:szCs w:val="22"/>
                  <w:shd w:val="clear" w:color="auto" w:fill="FFFFFF"/>
                </w:rPr>
                <w:t> </w:t>
              </w:r>
            </w:ins>
          </w:p>
        </w:tc>
        <w:tc>
          <w:tcPr>
            <w:tcW w:w="2126" w:type="dxa"/>
          </w:tcPr>
          <w:p w14:paraId="02F65858" w14:textId="77777777" w:rsidR="008D0373" w:rsidRDefault="008D0373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</w:tcPr>
          <w:p w14:paraId="3FA7E8A2" w14:textId="77777777" w:rsidR="008D0373" w:rsidRDefault="008D0373">
            <w:pPr>
              <w:rPr>
                <w:color w:val="000000"/>
              </w:rPr>
            </w:pPr>
          </w:p>
        </w:tc>
        <w:tc>
          <w:tcPr>
            <w:tcW w:w="1276" w:type="dxa"/>
          </w:tcPr>
          <w:p w14:paraId="27945F54" w14:textId="77777777" w:rsidR="008D0373" w:rsidRDefault="008D0373">
            <w:pPr>
              <w:rPr>
                <w:color w:val="000000"/>
              </w:rPr>
            </w:pPr>
          </w:p>
        </w:tc>
      </w:tr>
    </w:tbl>
    <w:p w14:paraId="0B1A2048" w14:textId="77777777" w:rsidR="00E02857" w:rsidRDefault="00E02857"/>
    <w:p w14:paraId="045520B5" w14:textId="77777777" w:rsidR="00E02857" w:rsidRDefault="00E02857">
      <w:pPr>
        <w:autoSpaceDE w:val="0"/>
        <w:autoSpaceDN w:val="0"/>
        <w:adjustRightInd w:val="0"/>
        <w:spacing w:after="0"/>
        <w:rPr>
          <w:rFonts w:ascii="Arial,BoldItalic" w:hAnsi="Arial,BoldItalic"/>
          <w:lang w:eastAsia="en-GB"/>
        </w:rPr>
      </w:pPr>
      <w:r>
        <w:rPr>
          <w:rFonts w:ascii="Arial,BoldItalic" w:hAnsi="Arial,BoldItalic"/>
          <w:b/>
          <w:i/>
          <w:sz w:val="24"/>
          <w:lang w:eastAsia="en-GB"/>
        </w:rPr>
        <w:t>STC Procedure Change Control History</w:t>
      </w:r>
    </w:p>
    <w:p w14:paraId="50D47C38" w14:textId="77777777" w:rsidR="00E02857" w:rsidRDefault="00E02857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588"/>
        <w:gridCol w:w="5408"/>
      </w:tblGrid>
      <w:tr w:rsidR="00E02857" w14:paraId="40682A39" w14:textId="77777777" w:rsidTr="00DC143E">
        <w:tc>
          <w:tcPr>
            <w:tcW w:w="1526" w:type="dxa"/>
          </w:tcPr>
          <w:p w14:paraId="02AE6097" w14:textId="77777777" w:rsidR="00E02857" w:rsidRDefault="00E02857">
            <w:r>
              <w:t>Issue 001</w:t>
            </w:r>
          </w:p>
        </w:tc>
        <w:tc>
          <w:tcPr>
            <w:tcW w:w="1588" w:type="dxa"/>
          </w:tcPr>
          <w:p w14:paraId="76BC3813" w14:textId="524A921A" w:rsidR="00E02857" w:rsidRPr="00922925" w:rsidRDefault="0060198B">
            <w:pPr>
              <w:rPr>
                <w:highlight w:val="yellow"/>
              </w:rPr>
            </w:pPr>
            <w:r w:rsidRPr="00636482">
              <w:t>13 March 2024</w:t>
            </w:r>
          </w:p>
        </w:tc>
        <w:tc>
          <w:tcPr>
            <w:tcW w:w="5408" w:type="dxa"/>
          </w:tcPr>
          <w:p w14:paraId="2DC02C17" w14:textId="4C659BBD" w:rsidR="00E02857" w:rsidRDefault="00F13B70">
            <w:pPr>
              <w:autoSpaceDE w:val="0"/>
              <w:autoSpaceDN w:val="0"/>
              <w:adjustRightInd w:val="0"/>
              <w:spacing w:after="0"/>
              <w:rPr>
                <w:lang w:eastAsia="en-GB"/>
              </w:rPr>
            </w:pPr>
            <w:r>
              <w:rPr>
                <w:lang w:eastAsia="en-GB"/>
              </w:rPr>
              <w:t xml:space="preserve">First </w:t>
            </w:r>
            <w:r w:rsidR="00DC143E">
              <w:rPr>
                <w:lang w:eastAsia="en-GB"/>
              </w:rPr>
              <w:t>version</w:t>
            </w:r>
            <w:r w:rsidR="0060198B">
              <w:rPr>
                <w:lang w:eastAsia="en-GB"/>
              </w:rPr>
              <w:t xml:space="preserve"> – Issue 001 - </w:t>
            </w:r>
            <w:r w:rsidR="00B93BF4">
              <w:rPr>
                <w:lang w:eastAsia="en-GB"/>
              </w:rPr>
              <w:t xml:space="preserve">Queue Management Co-ordination  </w:t>
            </w:r>
            <w:r w:rsidR="00BE4ED7">
              <w:rPr>
                <w:lang w:eastAsia="en-GB"/>
              </w:rPr>
              <w:t>PM0137</w:t>
            </w:r>
          </w:p>
        </w:tc>
      </w:tr>
      <w:tr w:rsidR="00E02857" w14:paraId="1E75B9DE" w14:textId="77777777" w:rsidTr="00DC143E">
        <w:tc>
          <w:tcPr>
            <w:tcW w:w="1526" w:type="dxa"/>
          </w:tcPr>
          <w:p w14:paraId="7728AB90" w14:textId="0E5FF59E" w:rsidR="00E02857" w:rsidRDefault="00E02857"/>
        </w:tc>
        <w:tc>
          <w:tcPr>
            <w:tcW w:w="1588" w:type="dxa"/>
          </w:tcPr>
          <w:p w14:paraId="6E4AB1DD" w14:textId="35BC2839" w:rsidR="00E02857" w:rsidRDefault="00E02857"/>
        </w:tc>
        <w:tc>
          <w:tcPr>
            <w:tcW w:w="5408" w:type="dxa"/>
          </w:tcPr>
          <w:p w14:paraId="4296638C" w14:textId="22411480" w:rsidR="00E02857" w:rsidRDefault="00E02857"/>
        </w:tc>
      </w:tr>
      <w:tr w:rsidR="00E02857" w14:paraId="51CC6703" w14:textId="77777777" w:rsidTr="00DC143E">
        <w:tc>
          <w:tcPr>
            <w:tcW w:w="1526" w:type="dxa"/>
          </w:tcPr>
          <w:p w14:paraId="2568427B" w14:textId="255022DF" w:rsidR="00E02857" w:rsidRDefault="00E02857"/>
        </w:tc>
        <w:tc>
          <w:tcPr>
            <w:tcW w:w="1588" w:type="dxa"/>
          </w:tcPr>
          <w:p w14:paraId="2BCB3171" w14:textId="4884AF91" w:rsidR="00E02857" w:rsidRDefault="00E02857"/>
        </w:tc>
        <w:tc>
          <w:tcPr>
            <w:tcW w:w="5408" w:type="dxa"/>
          </w:tcPr>
          <w:p w14:paraId="2D347DD7" w14:textId="125E58E3" w:rsidR="00E02857" w:rsidRDefault="00E02857"/>
        </w:tc>
      </w:tr>
      <w:tr w:rsidR="00E50750" w14:paraId="51DC441D" w14:textId="77777777" w:rsidTr="00DC143E">
        <w:tc>
          <w:tcPr>
            <w:tcW w:w="1526" w:type="dxa"/>
          </w:tcPr>
          <w:p w14:paraId="2998C9FD" w14:textId="24EDB49C" w:rsidR="00E50750" w:rsidRDefault="00E50750"/>
        </w:tc>
        <w:tc>
          <w:tcPr>
            <w:tcW w:w="1588" w:type="dxa"/>
          </w:tcPr>
          <w:p w14:paraId="6589B7F7" w14:textId="295E624C" w:rsidR="00E50750" w:rsidRDefault="00E50750"/>
        </w:tc>
        <w:tc>
          <w:tcPr>
            <w:tcW w:w="5408" w:type="dxa"/>
          </w:tcPr>
          <w:p w14:paraId="6F635C63" w14:textId="0E568CA6" w:rsidR="00E50750" w:rsidRDefault="00E50750"/>
        </w:tc>
      </w:tr>
      <w:tr w:rsidR="00067C04" w14:paraId="2647D09A" w14:textId="77777777" w:rsidTr="00DC143E">
        <w:tc>
          <w:tcPr>
            <w:tcW w:w="1526" w:type="dxa"/>
          </w:tcPr>
          <w:p w14:paraId="0A2DFA02" w14:textId="594F9A8F" w:rsidR="00067C04" w:rsidRDefault="00067C04"/>
        </w:tc>
        <w:tc>
          <w:tcPr>
            <w:tcW w:w="1588" w:type="dxa"/>
          </w:tcPr>
          <w:p w14:paraId="20DCE0AA" w14:textId="1C894603" w:rsidR="00067C04" w:rsidRDefault="00067C04"/>
        </w:tc>
        <w:tc>
          <w:tcPr>
            <w:tcW w:w="5408" w:type="dxa"/>
          </w:tcPr>
          <w:p w14:paraId="54A3AD9A" w14:textId="4E368496" w:rsidR="00067C04" w:rsidRDefault="00067C04"/>
        </w:tc>
      </w:tr>
      <w:tr w:rsidR="00157D3A" w14:paraId="3BD6AD22" w14:textId="77777777" w:rsidTr="00DC143E">
        <w:tc>
          <w:tcPr>
            <w:tcW w:w="1526" w:type="dxa"/>
          </w:tcPr>
          <w:p w14:paraId="2C1A6DC0" w14:textId="08287AA8" w:rsidR="00157D3A" w:rsidRDefault="00157D3A"/>
        </w:tc>
        <w:tc>
          <w:tcPr>
            <w:tcW w:w="1588" w:type="dxa"/>
          </w:tcPr>
          <w:p w14:paraId="0CF1355F" w14:textId="592F56F9" w:rsidR="00157D3A" w:rsidRPr="0072155C" w:rsidRDefault="00157D3A"/>
        </w:tc>
        <w:tc>
          <w:tcPr>
            <w:tcW w:w="5408" w:type="dxa"/>
          </w:tcPr>
          <w:p w14:paraId="1C993017" w14:textId="5DE94600" w:rsidR="00157D3A" w:rsidRPr="0072155C" w:rsidRDefault="00157D3A"/>
        </w:tc>
      </w:tr>
      <w:tr w:rsidR="00D551EA" w14:paraId="2CDB23FD" w14:textId="77777777" w:rsidTr="00DC143E">
        <w:tc>
          <w:tcPr>
            <w:tcW w:w="1526" w:type="dxa"/>
          </w:tcPr>
          <w:p w14:paraId="270BD4BB" w14:textId="3F1F66C3" w:rsidR="00D551EA" w:rsidRDefault="00D551EA" w:rsidP="00D551EA"/>
        </w:tc>
        <w:tc>
          <w:tcPr>
            <w:tcW w:w="1588" w:type="dxa"/>
          </w:tcPr>
          <w:p w14:paraId="0BECD9BC" w14:textId="68A5E3C2" w:rsidR="00D551EA" w:rsidRDefault="00D551EA" w:rsidP="00D551EA"/>
        </w:tc>
        <w:tc>
          <w:tcPr>
            <w:tcW w:w="5408" w:type="dxa"/>
          </w:tcPr>
          <w:p w14:paraId="1869C5EF" w14:textId="13F63D99" w:rsidR="00D551EA" w:rsidRPr="0072155C" w:rsidRDefault="00D551EA" w:rsidP="00D551EA">
            <w:pPr>
              <w:rPr>
                <w:rFonts w:cs="Arial"/>
                <w:i/>
              </w:rPr>
            </w:pPr>
          </w:p>
        </w:tc>
      </w:tr>
    </w:tbl>
    <w:p w14:paraId="35BCD5D5" w14:textId="77777777" w:rsidR="00E02857" w:rsidRDefault="00E02857">
      <w:pPr>
        <w:pStyle w:val="Heading5"/>
      </w:pPr>
    </w:p>
    <w:p w14:paraId="2864161C" w14:textId="77777777" w:rsidR="00E02857" w:rsidRDefault="00E02857">
      <w:pPr>
        <w:pStyle w:val="Heading1"/>
        <w:keepLines/>
      </w:pPr>
      <w:r>
        <w:lastRenderedPageBreak/>
        <w:t xml:space="preserve">Introduction </w:t>
      </w:r>
    </w:p>
    <w:p w14:paraId="22B0FFD3" w14:textId="77777777" w:rsidR="00E02857" w:rsidRDefault="00E02857">
      <w:pPr>
        <w:pStyle w:val="Heading2"/>
        <w:keepLines/>
        <w:numPr>
          <w:ilvl w:val="0"/>
          <w:numId w:val="0"/>
        </w:numPr>
      </w:pPr>
    </w:p>
    <w:p w14:paraId="7B52F859" w14:textId="77777777" w:rsidR="00E02857" w:rsidRDefault="00E02857">
      <w:pPr>
        <w:pStyle w:val="Heading2"/>
        <w:keepLines/>
      </w:pPr>
      <w:r>
        <w:t>Scope</w:t>
      </w:r>
    </w:p>
    <w:p w14:paraId="75B746F4" w14:textId="0578952C" w:rsidR="00296FBB" w:rsidRDefault="00E02857" w:rsidP="00CC291D">
      <w:pPr>
        <w:pStyle w:val="Heading3"/>
        <w:keepLines/>
        <w:tabs>
          <w:tab w:val="clear" w:pos="0"/>
          <w:tab w:val="num" w:pos="284"/>
        </w:tabs>
        <w:ind w:left="709" w:hanging="709"/>
        <w:jc w:val="both"/>
      </w:pPr>
      <w:r>
        <w:t xml:space="preserve">This procedure </w:t>
      </w:r>
      <w:r w:rsidR="00296FBB">
        <w:t xml:space="preserve">governs the interactions between </w:t>
      </w:r>
      <w:r w:rsidR="007A30C2">
        <w:t xml:space="preserve">The Company and relevant Transmission Owners </w:t>
      </w:r>
      <w:r w:rsidR="005B2B8D">
        <w:t xml:space="preserve">to enable efficient </w:t>
      </w:r>
      <w:r w:rsidR="007A30C2">
        <w:t>administration and</w:t>
      </w:r>
      <w:r w:rsidR="00E76044">
        <w:t>/or</w:t>
      </w:r>
      <w:r w:rsidR="007A30C2">
        <w:t xml:space="preserve"> enforcement </w:t>
      </w:r>
      <w:r w:rsidR="00A44BD0">
        <w:t xml:space="preserve">by The Company </w:t>
      </w:r>
      <w:r w:rsidR="007A30C2">
        <w:t>of the Queue Management</w:t>
      </w:r>
      <w:r w:rsidR="00662966">
        <w:t xml:space="preserve"> Process</w:t>
      </w:r>
      <w:r w:rsidR="007A30C2">
        <w:t xml:space="preserve"> in CUSC</w:t>
      </w:r>
      <w:r w:rsidR="00662966">
        <w:t xml:space="preserve">. </w:t>
      </w:r>
      <w:r w:rsidR="00A25CF3">
        <w:t xml:space="preserve">It represents a minimum standard of coordination on these matters </w:t>
      </w:r>
      <w:r w:rsidR="00E76044">
        <w:t>for</w:t>
      </w:r>
      <w:r w:rsidR="00A25CF3">
        <w:t xml:space="preserve"> </w:t>
      </w:r>
      <w:r w:rsidR="0008492C">
        <w:t>relevant STC</w:t>
      </w:r>
      <w:r w:rsidR="00A25CF3">
        <w:t xml:space="preserve"> parties.</w:t>
      </w:r>
    </w:p>
    <w:p w14:paraId="390E5F1A" w14:textId="3B58F626" w:rsidR="00E02857" w:rsidRDefault="00662966">
      <w:pPr>
        <w:pStyle w:val="Heading3"/>
        <w:keepLines/>
        <w:jc w:val="both"/>
      </w:pPr>
      <w:r>
        <w:t>Th</w:t>
      </w:r>
      <w:r w:rsidR="0008492C">
        <w:t>e procedure sets out</w:t>
      </w:r>
      <w:r>
        <w:t>:</w:t>
      </w:r>
    </w:p>
    <w:p w14:paraId="325525D6" w14:textId="20ABFB48" w:rsidR="00E02857" w:rsidRDefault="00A92AB4" w:rsidP="00EA0FED">
      <w:pPr>
        <w:pStyle w:val="Heading3"/>
        <w:keepLines/>
        <w:numPr>
          <w:ilvl w:val="0"/>
          <w:numId w:val="7"/>
        </w:numPr>
        <w:tabs>
          <w:tab w:val="clear" w:pos="360"/>
          <w:tab w:val="num" w:pos="1080"/>
          <w:tab w:val="num" w:pos="1571"/>
        </w:tabs>
        <w:ind w:left="1080"/>
        <w:jc w:val="both"/>
      </w:pPr>
      <w:r>
        <w:t xml:space="preserve">The </w:t>
      </w:r>
      <w:r w:rsidR="0008492C">
        <w:t xml:space="preserve">scope of </w:t>
      </w:r>
      <w:r>
        <w:t xml:space="preserve">data </w:t>
      </w:r>
      <w:r w:rsidR="0008492C">
        <w:t xml:space="preserve">exchange </w:t>
      </w:r>
      <w:r w:rsidR="005B2B8D">
        <w:t xml:space="preserve">between The Company and </w:t>
      </w:r>
      <w:r w:rsidR="00662966">
        <w:t xml:space="preserve">relevant </w:t>
      </w:r>
      <w:r w:rsidR="00EA7D1C">
        <w:t>Transmission Owners</w:t>
      </w:r>
      <w:r w:rsidR="00EA2F4B">
        <w:t xml:space="preserve"> (TOs</w:t>
      </w:r>
      <w:r w:rsidR="00DE1FC8">
        <w:t>).</w:t>
      </w:r>
    </w:p>
    <w:p w14:paraId="07994C67" w14:textId="11D3C00F" w:rsidR="00E02857" w:rsidRDefault="00E15C7D" w:rsidP="00EA0FED">
      <w:pPr>
        <w:pStyle w:val="Heading3"/>
        <w:keepLines/>
        <w:numPr>
          <w:ilvl w:val="0"/>
          <w:numId w:val="8"/>
        </w:numPr>
        <w:tabs>
          <w:tab w:val="clear" w:pos="360"/>
          <w:tab w:val="num" w:pos="1080"/>
        </w:tabs>
        <w:ind w:left="1080"/>
        <w:jc w:val="both"/>
      </w:pPr>
      <w:r>
        <w:t xml:space="preserve">The process </w:t>
      </w:r>
      <w:r w:rsidR="00812E51">
        <w:t xml:space="preserve">for The Company to </w:t>
      </w:r>
      <w:r w:rsidR="00AB15AC">
        <w:t xml:space="preserve">liaise </w:t>
      </w:r>
      <w:r w:rsidR="00A92AB4">
        <w:t xml:space="preserve">with </w:t>
      </w:r>
      <w:r w:rsidR="00812E51">
        <w:t xml:space="preserve">relevant </w:t>
      </w:r>
      <w:r w:rsidR="00EA2F4B">
        <w:t>TO</w:t>
      </w:r>
      <w:r w:rsidR="00A92AB4">
        <w:t>(s)</w:t>
      </w:r>
      <w:r w:rsidR="00812E51">
        <w:t xml:space="preserve"> </w:t>
      </w:r>
      <w:r w:rsidR="00E76044">
        <w:t xml:space="preserve">for specific matters related to their </w:t>
      </w:r>
      <w:r w:rsidR="0063676E">
        <w:t>administration and</w:t>
      </w:r>
      <w:r w:rsidR="00E76044">
        <w:t>/or</w:t>
      </w:r>
      <w:r w:rsidR="0063676E">
        <w:t xml:space="preserve"> enforcement of the Queue Management Process.</w:t>
      </w:r>
    </w:p>
    <w:p w14:paraId="7759E67A" w14:textId="07A8D82D" w:rsidR="00E02857" w:rsidRDefault="00E02857" w:rsidP="00CC291D">
      <w:pPr>
        <w:pStyle w:val="Heading3"/>
        <w:keepLines/>
        <w:tabs>
          <w:tab w:val="clear" w:pos="0"/>
          <w:tab w:val="num" w:pos="284"/>
        </w:tabs>
        <w:ind w:left="709" w:hanging="709"/>
        <w:jc w:val="both"/>
      </w:pPr>
      <w:r>
        <w:t xml:space="preserve">This procedure defines </w:t>
      </w:r>
      <w:r w:rsidR="0008492C">
        <w:t xml:space="preserve">important </w:t>
      </w:r>
      <w:r w:rsidR="0063676E">
        <w:t>activities</w:t>
      </w:r>
      <w:r w:rsidR="0044270F">
        <w:t xml:space="preserve"> and their timing</w:t>
      </w:r>
      <w:r>
        <w:t xml:space="preserve"> </w:t>
      </w:r>
      <w:r w:rsidR="0044270F">
        <w:t xml:space="preserve">for </w:t>
      </w:r>
      <w:r w:rsidR="00D551EA">
        <w:t>The Company</w:t>
      </w:r>
      <w:r w:rsidR="00E76044">
        <w:t xml:space="preserve"> -</w:t>
      </w:r>
      <w:r w:rsidR="00D551EA">
        <w:t xml:space="preserve"> </w:t>
      </w:r>
      <w:bookmarkStart w:id="1" w:name="_Hlk129168358"/>
      <w:r w:rsidR="00D551EA" w:rsidRPr="00D551EA">
        <w:t>as defined in the STC and meaning the licence holder with system operator responsibilities</w:t>
      </w:r>
      <w:r w:rsidR="00E76044">
        <w:t xml:space="preserve"> -</w:t>
      </w:r>
      <w:r w:rsidR="00D551EA" w:rsidRPr="00D551EA">
        <w:t xml:space="preserve"> </w:t>
      </w:r>
      <w:bookmarkEnd w:id="1"/>
      <w:r w:rsidR="006A65EF">
        <w:t xml:space="preserve">and any relevant </w:t>
      </w:r>
      <w:r w:rsidR="00EA2F4B">
        <w:t>TO</w:t>
      </w:r>
      <w:r w:rsidR="006A65EF">
        <w:t>s</w:t>
      </w:r>
      <w:r w:rsidR="00E76044">
        <w:t xml:space="preserve"> (as defined in 1.1.4)</w:t>
      </w:r>
      <w:r w:rsidR="006A65EF">
        <w:t xml:space="preserve">. </w:t>
      </w:r>
    </w:p>
    <w:p w14:paraId="4EEBC6B6" w14:textId="1B5002FD" w:rsidR="00E02857" w:rsidRDefault="00E02857" w:rsidP="00CC291D">
      <w:pPr>
        <w:pStyle w:val="Heading3"/>
        <w:keepLines/>
        <w:tabs>
          <w:tab w:val="clear" w:pos="0"/>
          <w:tab w:val="left" w:pos="142"/>
          <w:tab w:val="num" w:pos="709"/>
        </w:tabs>
        <w:ind w:left="709" w:hanging="709"/>
      </w:pPr>
      <w:r>
        <w:t xml:space="preserve">This procedure </w:t>
      </w:r>
      <w:r w:rsidR="00EA2F4B">
        <w:t xml:space="preserve">therefore </w:t>
      </w:r>
      <w:r>
        <w:t xml:space="preserve">applies to </w:t>
      </w:r>
      <w:r w:rsidR="00D551EA">
        <w:t>The Company</w:t>
      </w:r>
      <w:r>
        <w:t xml:space="preserve"> and each TO. For </w:t>
      </w:r>
      <w:r w:rsidR="006A65EF">
        <w:t xml:space="preserve">the purposes of this </w:t>
      </w:r>
      <w:r>
        <w:t xml:space="preserve">this document, </w:t>
      </w:r>
      <w:r w:rsidR="007A5CC1">
        <w:t xml:space="preserve">the </w:t>
      </w:r>
      <w:r>
        <w:t>TOs are:</w:t>
      </w:r>
    </w:p>
    <w:p w14:paraId="46331FA4" w14:textId="77777777" w:rsidR="00867786" w:rsidRDefault="00E02857" w:rsidP="00EA0FED">
      <w:pPr>
        <w:pStyle w:val="Heading3"/>
        <w:keepLines/>
        <w:numPr>
          <w:ilvl w:val="0"/>
          <w:numId w:val="5"/>
        </w:numPr>
        <w:tabs>
          <w:tab w:val="clear" w:pos="360"/>
          <w:tab w:val="num" w:pos="720"/>
          <w:tab w:val="num" w:pos="1211"/>
        </w:tabs>
        <w:ind w:left="1080"/>
      </w:pPr>
      <w:r>
        <w:t xml:space="preserve">   </w:t>
      </w:r>
      <w:r w:rsidR="00867786">
        <w:t>NGET;</w:t>
      </w:r>
    </w:p>
    <w:p w14:paraId="3251A328" w14:textId="77777777" w:rsidR="00E02857" w:rsidRDefault="00867786" w:rsidP="00EA0FED">
      <w:pPr>
        <w:pStyle w:val="Heading3"/>
        <w:keepLines/>
        <w:numPr>
          <w:ilvl w:val="0"/>
          <w:numId w:val="5"/>
        </w:numPr>
        <w:tabs>
          <w:tab w:val="clear" w:pos="360"/>
          <w:tab w:val="num" w:pos="720"/>
          <w:tab w:val="num" w:pos="1211"/>
        </w:tabs>
        <w:ind w:left="1080"/>
      </w:pPr>
      <w:r>
        <w:t xml:space="preserve">   </w:t>
      </w:r>
      <w:r w:rsidR="00E02857">
        <w:t xml:space="preserve">SPT; </w:t>
      </w:r>
    </w:p>
    <w:p w14:paraId="63B5CEA4" w14:textId="30E4E4D5" w:rsidR="004740F5" w:rsidRDefault="001B117F" w:rsidP="004740F5">
      <w:pPr>
        <w:pStyle w:val="Heading3"/>
        <w:keepLines/>
        <w:numPr>
          <w:ilvl w:val="0"/>
          <w:numId w:val="5"/>
        </w:numPr>
        <w:tabs>
          <w:tab w:val="clear" w:pos="360"/>
          <w:tab w:val="num" w:pos="720"/>
          <w:tab w:val="num" w:pos="1211"/>
        </w:tabs>
        <w:ind w:left="1080"/>
        <w:rPr>
          <w:ins w:id="2" w:author="Steve Baker [NESO]" w:date="2025-10-16T10:31:00Z" w16du:dateUtc="2025-10-16T09:31:00Z"/>
        </w:rPr>
      </w:pPr>
      <w:r>
        <w:t xml:space="preserve">   </w:t>
      </w:r>
      <w:del w:id="3" w:author="Steve Baker [NESO]" w:date="2025-10-16T10:31:00Z" w16du:dateUtc="2025-10-16T09:31:00Z">
        <w:r w:rsidR="00662966" w:rsidDel="004740F5">
          <w:delText>SSEN T</w:delText>
        </w:r>
      </w:del>
      <w:ins w:id="4" w:author="Steve Baker [NESO]" w:date="2025-10-16T10:31:00Z" w16du:dateUtc="2025-10-16T09:31:00Z">
        <w:r w:rsidR="004740F5">
          <w:t>SH</w:t>
        </w:r>
        <w:r w:rsidR="000A1FF2">
          <w:t>ET</w:t>
        </w:r>
      </w:ins>
      <w:ins w:id="5" w:author="Steve Baker [NESO]" w:date="2025-10-16T10:32:00Z" w16du:dateUtc="2025-10-16T09:32:00Z">
        <w:r w:rsidR="000A1FF2">
          <w:t>;</w:t>
        </w:r>
      </w:ins>
      <w:del w:id="6" w:author="Steve Baker [NESO]" w:date="2025-10-16T10:31:00Z" w16du:dateUtc="2025-10-16T09:31:00Z">
        <w:r w:rsidR="00EA2F4B" w:rsidDel="000A1FF2">
          <w:delText>.</w:delText>
        </w:r>
      </w:del>
    </w:p>
    <w:p w14:paraId="10F02EAB" w14:textId="77777777" w:rsidR="004740F5" w:rsidRPr="004740F5" w:rsidRDefault="004740F5" w:rsidP="004740F5">
      <w:pPr>
        <w:pStyle w:val="Heading3"/>
        <w:keepLines/>
        <w:numPr>
          <w:ilvl w:val="0"/>
          <w:numId w:val="5"/>
        </w:numPr>
        <w:tabs>
          <w:tab w:val="clear" w:pos="360"/>
          <w:tab w:val="num" w:pos="720"/>
          <w:tab w:val="num" w:pos="1211"/>
        </w:tabs>
        <w:ind w:left="1080"/>
        <w:rPr>
          <w:ins w:id="7" w:author="Steve Baker [NESO]" w:date="2025-10-16T10:31:00Z" w16du:dateUtc="2025-10-16T09:31:00Z"/>
          <w:rStyle w:val="eop"/>
        </w:rPr>
      </w:pPr>
      <w:ins w:id="8" w:author="Steve Baker [NESO]" w:date="2025-10-16T10:31:00Z" w16du:dateUtc="2025-10-16T09:31:00Z">
        <w:r w:rsidRPr="004740F5">
          <w:rPr>
            <w:rStyle w:val="normaltextrun"/>
            <w:rFonts w:cs="Arial"/>
            <w:color w:val="D13438"/>
            <w:u w:val="single"/>
          </w:rPr>
          <w:t>All Offshore Transmission License holders as appointed by Ofgem; and</w:t>
        </w:r>
        <w:r w:rsidRPr="004740F5">
          <w:rPr>
            <w:rStyle w:val="eop"/>
            <w:rFonts w:cs="Arial"/>
            <w:color w:val="D13438"/>
          </w:rPr>
          <w:t> </w:t>
        </w:r>
      </w:ins>
    </w:p>
    <w:p w14:paraId="364C3134" w14:textId="6B4FBB0E" w:rsidR="004740F5" w:rsidRDefault="004740F5" w:rsidP="000A1FF2">
      <w:pPr>
        <w:pStyle w:val="Heading3"/>
        <w:keepLines/>
        <w:numPr>
          <w:ilvl w:val="0"/>
          <w:numId w:val="5"/>
        </w:numPr>
        <w:tabs>
          <w:tab w:val="clear" w:pos="360"/>
          <w:tab w:val="num" w:pos="720"/>
          <w:tab w:val="num" w:pos="1211"/>
        </w:tabs>
        <w:ind w:left="1080"/>
      </w:pPr>
      <w:ins w:id="9" w:author="Steve Baker [NESO]" w:date="2025-10-16T10:31:00Z" w16du:dateUtc="2025-10-16T09:31:00Z">
        <w:r w:rsidRPr="004740F5">
          <w:rPr>
            <w:rStyle w:val="normaltextrun"/>
            <w:rFonts w:cs="Arial"/>
            <w:color w:val="D13438"/>
            <w:u w:val="single"/>
          </w:rPr>
          <w:t>All Competitively Appointed Transmission License holders as appointed by Ofgem.</w:t>
        </w:r>
        <w:r w:rsidRPr="004740F5">
          <w:rPr>
            <w:rStyle w:val="eop"/>
            <w:rFonts w:cs="Arial"/>
          </w:rPr>
          <w:t> </w:t>
        </w:r>
      </w:ins>
    </w:p>
    <w:p w14:paraId="4806D1CD" w14:textId="77777777" w:rsidR="00E02857" w:rsidRDefault="00E02857">
      <w:pPr>
        <w:pStyle w:val="Heading2"/>
        <w:keepLines/>
      </w:pPr>
      <w:r>
        <w:t xml:space="preserve">Objectives </w:t>
      </w:r>
    </w:p>
    <w:p w14:paraId="48AB863E" w14:textId="42BDD735" w:rsidR="00E02857" w:rsidRDefault="00E02857" w:rsidP="00CC291D">
      <w:pPr>
        <w:pStyle w:val="Heading3"/>
        <w:keepLines/>
        <w:tabs>
          <w:tab w:val="clear" w:pos="0"/>
          <w:tab w:val="num" w:pos="709"/>
        </w:tabs>
        <w:ind w:left="709" w:hanging="709"/>
        <w:jc w:val="both"/>
      </w:pPr>
      <w:r>
        <w:t xml:space="preserve">The objective of this procedure is to </w:t>
      </w:r>
      <w:r w:rsidR="00390C60">
        <w:t xml:space="preserve">ensure that The Company and relevant </w:t>
      </w:r>
      <w:r w:rsidR="00EA2F4B">
        <w:t>TO</w:t>
      </w:r>
      <w:r w:rsidR="00390C60">
        <w:t xml:space="preserve">s </w:t>
      </w:r>
      <w:r w:rsidR="00EA2F4B">
        <w:t>remain</w:t>
      </w:r>
      <w:r w:rsidR="00390C60">
        <w:t xml:space="preserve"> fully coordinated </w:t>
      </w:r>
      <w:r w:rsidR="00967310">
        <w:t xml:space="preserve">in managing the progression of </w:t>
      </w:r>
      <w:r w:rsidR="00F85154">
        <w:t>User</w:t>
      </w:r>
      <w:r w:rsidR="00967310">
        <w:t xml:space="preserve"> </w:t>
      </w:r>
      <w:r w:rsidR="0008492C">
        <w:t>connection works</w:t>
      </w:r>
      <w:r w:rsidR="00967310">
        <w:t xml:space="preserve"> </w:t>
      </w:r>
      <w:r w:rsidR="00E76044">
        <w:t xml:space="preserve">and </w:t>
      </w:r>
      <w:r w:rsidR="00EA2F4B">
        <w:t>discharging</w:t>
      </w:r>
      <w:r w:rsidR="007C14A0">
        <w:t xml:space="preserve"> </w:t>
      </w:r>
      <w:r w:rsidR="00E76044">
        <w:t xml:space="preserve">related </w:t>
      </w:r>
      <w:r w:rsidR="007C14A0">
        <w:t xml:space="preserve">obligations </w:t>
      </w:r>
      <w:r w:rsidR="0008492C">
        <w:t xml:space="preserve">they </w:t>
      </w:r>
      <w:r w:rsidR="007C14A0">
        <w:t>have under CUSC and</w:t>
      </w:r>
      <w:r w:rsidR="00EA2F4B">
        <w:t>/or</w:t>
      </w:r>
      <w:r w:rsidR="007C14A0">
        <w:t xml:space="preserve"> STC respectively.</w:t>
      </w:r>
    </w:p>
    <w:p w14:paraId="669965A3" w14:textId="77777777" w:rsidR="00E02857" w:rsidRDefault="00E02857">
      <w:pPr>
        <w:pStyle w:val="Heading2"/>
        <w:keepLines/>
      </w:pPr>
      <w:r>
        <w:t>Background</w:t>
      </w:r>
    </w:p>
    <w:p w14:paraId="25DCFE0D" w14:textId="1711BB47" w:rsidR="00E02857" w:rsidRDefault="00117781" w:rsidP="00CC291D">
      <w:pPr>
        <w:pStyle w:val="Heading3"/>
        <w:keepLines/>
        <w:tabs>
          <w:tab w:val="clear" w:pos="0"/>
          <w:tab w:val="num" w:pos="142"/>
        </w:tabs>
        <w:ind w:left="709" w:hanging="709"/>
        <w:jc w:val="both"/>
      </w:pPr>
      <w:r>
        <w:t xml:space="preserve">Queue Management is a set of policy provisions in CUSC which ensure that </w:t>
      </w:r>
      <w:r w:rsidR="00F85154">
        <w:t>User</w:t>
      </w:r>
      <w:r>
        <w:t xml:space="preserve"> projects progress in accordance </w:t>
      </w:r>
      <w:r w:rsidR="00DE1FC8">
        <w:t>with</w:t>
      </w:r>
      <w:r w:rsidR="004342E8">
        <w:t xml:space="preserve"> </w:t>
      </w:r>
      <w:r>
        <w:t xml:space="preserve">agreed </w:t>
      </w:r>
      <w:r w:rsidR="004342E8">
        <w:t>timescales</w:t>
      </w:r>
      <w:r>
        <w:t xml:space="preserve">, or </w:t>
      </w:r>
      <w:r w:rsidR="00101C88">
        <w:t xml:space="preserve">where </w:t>
      </w:r>
      <w:r w:rsidR="00E6143A">
        <w:t>this</w:t>
      </w:r>
      <w:r w:rsidR="00101C88">
        <w:t xml:space="preserve"> is not the case that </w:t>
      </w:r>
      <w:r w:rsidR="00E6143A">
        <w:t xml:space="preserve">appropriate </w:t>
      </w:r>
      <w:r w:rsidR="00101C88">
        <w:t>action can be taken.</w:t>
      </w:r>
    </w:p>
    <w:p w14:paraId="00B85F5A" w14:textId="5D4ACF84" w:rsidR="00E02857" w:rsidRDefault="00362432" w:rsidP="00CC291D">
      <w:pPr>
        <w:pStyle w:val="Heading3"/>
        <w:keepLines/>
        <w:tabs>
          <w:tab w:val="clear" w:pos="0"/>
          <w:tab w:val="num" w:pos="142"/>
        </w:tabs>
        <w:ind w:left="709" w:hanging="709"/>
        <w:jc w:val="both"/>
      </w:pPr>
      <w:r>
        <w:t xml:space="preserve">As the Queue Management </w:t>
      </w:r>
      <w:r w:rsidR="00D812AC">
        <w:t xml:space="preserve">Process </w:t>
      </w:r>
      <w:r>
        <w:t xml:space="preserve">is </w:t>
      </w:r>
      <w:r w:rsidR="009060E7">
        <w:t xml:space="preserve">defined </w:t>
      </w:r>
      <w:r>
        <w:t xml:space="preserve">in CUSC, The Company </w:t>
      </w:r>
      <w:r w:rsidR="00D812AC">
        <w:t xml:space="preserve">has the obligation </w:t>
      </w:r>
      <w:r>
        <w:t>to administer and</w:t>
      </w:r>
      <w:r w:rsidR="00E76044">
        <w:t>/or</w:t>
      </w:r>
      <w:r>
        <w:t xml:space="preserve"> enforce it.</w:t>
      </w:r>
      <w:r w:rsidR="00EA2F4B">
        <w:t xml:space="preserve"> </w:t>
      </w:r>
      <w:r w:rsidR="009060E7">
        <w:t xml:space="preserve">However, </w:t>
      </w:r>
      <w:r w:rsidR="00662966">
        <w:t>The Company</w:t>
      </w:r>
      <w:r>
        <w:t xml:space="preserve"> </w:t>
      </w:r>
      <w:r w:rsidR="00AA449D">
        <w:t xml:space="preserve">may </w:t>
      </w:r>
      <w:r>
        <w:t xml:space="preserve">need to </w:t>
      </w:r>
      <w:r w:rsidR="00AA449D">
        <w:t>liaise</w:t>
      </w:r>
      <w:r>
        <w:t xml:space="preserve"> periodically with </w:t>
      </w:r>
      <w:r w:rsidR="004A0E30">
        <w:t xml:space="preserve">relevant </w:t>
      </w:r>
      <w:r w:rsidR="00EA2F4B">
        <w:t>TO</w:t>
      </w:r>
      <w:r w:rsidR="004A0E30">
        <w:t xml:space="preserve">s to </w:t>
      </w:r>
      <w:r w:rsidR="00E76044">
        <w:t xml:space="preserve">discharge these </w:t>
      </w:r>
      <w:r w:rsidR="004A0E30">
        <w:t>obligations.</w:t>
      </w:r>
    </w:p>
    <w:p w14:paraId="21BEBECB" w14:textId="5C8EF3FA" w:rsidR="004A0E30" w:rsidRDefault="004A0E30" w:rsidP="00CC291D">
      <w:pPr>
        <w:pStyle w:val="Heading3"/>
        <w:keepLines/>
        <w:tabs>
          <w:tab w:val="clear" w:pos="0"/>
          <w:tab w:val="num" w:pos="142"/>
        </w:tabs>
        <w:ind w:left="709" w:hanging="709"/>
        <w:jc w:val="both"/>
      </w:pPr>
      <w:r>
        <w:t xml:space="preserve">Additionally, </w:t>
      </w:r>
      <w:r w:rsidR="00E76044">
        <w:t xml:space="preserve">the </w:t>
      </w:r>
      <w:r w:rsidR="00EA2F4B">
        <w:t>TO</w:t>
      </w:r>
      <w:r>
        <w:t xml:space="preserve">s </w:t>
      </w:r>
      <w:r w:rsidR="00436AED">
        <w:t xml:space="preserve">will need visibility of </w:t>
      </w:r>
      <w:r w:rsidR="009060E7">
        <w:t xml:space="preserve">The Company and </w:t>
      </w:r>
      <w:r w:rsidR="00F85154">
        <w:t>User</w:t>
      </w:r>
      <w:r w:rsidR="009060E7">
        <w:t xml:space="preserve">’s Queue Management </w:t>
      </w:r>
      <w:r w:rsidR="00EA2F4B">
        <w:t>P</w:t>
      </w:r>
      <w:r w:rsidR="009060E7">
        <w:t>rocess</w:t>
      </w:r>
      <w:r w:rsidR="00AE1944">
        <w:t xml:space="preserve"> </w:t>
      </w:r>
      <w:r w:rsidR="00EA2F4B">
        <w:t xml:space="preserve">interactions </w:t>
      </w:r>
      <w:r w:rsidR="00AE1944">
        <w:t xml:space="preserve">to ensure the continuing economic and efficient delivery of </w:t>
      </w:r>
      <w:r w:rsidR="00EA2F4B">
        <w:t xml:space="preserve">associated </w:t>
      </w:r>
      <w:r w:rsidR="00AE1944">
        <w:t>transmission works</w:t>
      </w:r>
      <w:r w:rsidR="001360B0">
        <w:t>.</w:t>
      </w:r>
    </w:p>
    <w:p w14:paraId="06A02818" w14:textId="18F745DF" w:rsidR="00436AED" w:rsidRDefault="00AE1944" w:rsidP="00CC291D">
      <w:pPr>
        <w:pStyle w:val="Heading3"/>
        <w:keepLines/>
        <w:tabs>
          <w:tab w:val="clear" w:pos="0"/>
          <w:tab w:val="num" w:pos="284"/>
          <w:tab w:val="num" w:pos="851"/>
        </w:tabs>
        <w:ind w:left="709" w:hanging="709"/>
        <w:jc w:val="both"/>
      </w:pPr>
      <w:r>
        <w:t xml:space="preserve">Whilst </w:t>
      </w:r>
      <w:r w:rsidR="000A1CB8">
        <w:t>this procedure establish</w:t>
      </w:r>
      <w:r w:rsidR="00E76044">
        <w:t>es</w:t>
      </w:r>
      <w:r w:rsidR="000A1CB8">
        <w:t xml:space="preserve"> a minimum requirement for </w:t>
      </w:r>
      <w:r w:rsidR="00822D6E">
        <w:t xml:space="preserve">engagement </w:t>
      </w:r>
      <w:r w:rsidR="000A1CB8">
        <w:t xml:space="preserve">between </w:t>
      </w:r>
      <w:r w:rsidR="00E76044">
        <w:t xml:space="preserve">the </w:t>
      </w:r>
      <w:r w:rsidR="00EA2F4B">
        <w:t>TO</w:t>
      </w:r>
      <w:r w:rsidR="000A1CB8">
        <w:t>s and The Company</w:t>
      </w:r>
      <w:r w:rsidR="00822D6E">
        <w:t xml:space="preserve"> </w:t>
      </w:r>
      <w:r w:rsidR="00E76044">
        <w:t>regarding the</w:t>
      </w:r>
      <w:r w:rsidR="00822D6E">
        <w:t xml:space="preserve"> Queue Management Process</w:t>
      </w:r>
      <w:r w:rsidR="000A1CB8">
        <w:t xml:space="preserve">, it is also expected that the parties </w:t>
      </w:r>
      <w:r>
        <w:t xml:space="preserve">should </w:t>
      </w:r>
      <w:r w:rsidR="00E76044">
        <w:t xml:space="preserve">liaise </w:t>
      </w:r>
      <w:r>
        <w:t>routine</w:t>
      </w:r>
      <w:r w:rsidR="000A1CB8">
        <w:t>ly</w:t>
      </w:r>
      <w:r>
        <w:t xml:space="preserve"> </w:t>
      </w:r>
      <w:r w:rsidR="00E76044">
        <w:t xml:space="preserve">with one another </w:t>
      </w:r>
      <w:r w:rsidR="000A1CB8">
        <w:t xml:space="preserve">on these </w:t>
      </w:r>
      <w:r w:rsidR="00822D6E">
        <w:t xml:space="preserve">and other related </w:t>
      </w:r>
      <w:r w:rsidR="000A1CB8">
        <w:t xml:space="preserve">matters to enable </w:t>
      </w:r>
      <w:r w:rsidR="00E76044">
        <w:t xml:space="preserve">them to </w:t>
      </w:r>
      <w:r w:rsidR="000A1CB8">
        <w:t xml:space="preserve">discharge </w:t>
      </w:r>
      <w:r w:rsidR="00E76044">
        <w:t xml:space="preserve">their </w:t>
      </w:r>
      <w:r w:rsidR="000A1CB8">
        <w:t>Code obligations.</w:t>
      </w:r>
    </w:p>
    <w:p w14:paraId="366E61CF" w14:textId="77777777" w:rsidR="005F1FB4" w:rsidRPr="005F1FB4" w:rsidRDefault="005F1FB4" w:rsidP="005F1FB4">
      <w:pPr>
        <w:pStyle w:val="Heading3"/>
        <w:keepLines/>
        <w:numPr>
          <w:ilvl w:val="0"/>
          <w:numId w:val="0"/>
        </w:numPr>
        <w:ind w:left="720"/>
        <w:jc w:val="both"/>
      </w:pPr>
    </w:p>
    <w:p w14:paraId="662975D4" w14:textId="181F5F85" w:rsidR="00E02857" w:rsidRDefault="00E02857">
      <w:pPr>
        <w:pStyle w:val="Heading1"/>
        <w:keepLines/>
      </w:pPr>
      <w:r>
        <w:t>Key Definitions</w:t>
      </w:r>
    </w:p>
    <w:p w14:paraId="5F9A3642" w14:textId="089DB790" w:rsidR="00E02857" w:rsidRDefault="00E02857">
      <w:pPr>
        <w:pStyle w:val="Heading2"/>
        <w:keepLines/>
      </w:pPr>
      <w:r>
        <w:t>For the purposes of STCP 18-</w:t>
      </w:r>
      <w:r w:rsidR="00436AED">
        <w:t>7</w:t>
      </w:r>
      <w:r>
        <w:t>:</w:t>
      </w:r>
    </w:p>
    <w:p w14:paraId="5200D87E" w14:textId="77777777" w:rsidR="00350367" w:rsidRDefault="00350367" w:rsidP="00350367">
      <w:pPr>
        <w:pStyle w:val="Heading3"/>
        <w:keepLines/>
        <w:jc w:val="both"/>
        <w:rPr>
          <w:b/>
          <w:bCs/>
        </w:rPr>
      </w:pPr>
      <w:r>
        <w:rPr>
          <w:b/>
          <w:bCs/>
        </w:rPr>
        <w:lastRenderedPageBreak/>
        <w:t xml:space="preserve">Conditional Progression Milestones </w:t>
      </w:r>
      <w:r w:rsidRPr="004610E8">
        <w:t>as defined in CUSC</w:t>
      </w:r>
      <w:r>
        <w:t xml:space="preserve"> Section 11.</w:t>
      </w:r>
    </w:p>
    <w:p w14:paraId="0E371738" w14:textId="6894D0EC" w:rsidR="00350367" w:rsidRPr="001532B5" w:rsidRDefault="00350367" w:rsidP="00350367">
      <w:pPr>
        <w:pStyle w:val="Heading3"/>
        <w:keepLines/>
        <w:jc w:val="both"/>
        <w:rPr>
          <w:b/>
          <w:bCs/>
        </w:rPr>
      </w:pPr>
      <w:r>
        <w:rPr>
          <w:b/>
          <w:bCs/>
        </w:rPr>
        <w:t xml:space="preserve">Construction Progression Milestones </w:t>
      </w:r>
      <w:r w:rsidRPr="004610E8">
        <w:t>as defined in CUSC</w:t>
      </w:r>
      <w:r>
        <w:t xml:space="preserve"> Section 11.</w:t>
      </w:r>
    </w:p>
    <w:p w14:paraId="7CD9D90C" w14:textId="65839DA0" w:rsidR="00350367" w:rsidRPr="00922925" w:rsidRDefault="00350367" w:rsidP="00350367">
      <w:pPr>
        <w:pStyle w:val="Heading3"/>
        <w:keepLines/>
        <w:jc w:val="both"/>
      </w:pPr>
      <w:r w:rsidRPr="00922925">
        <w:rPr>
          <w:rFonts w:cs="Arial"/>
          <w:b/>
          <w:bCs/>
          <w:lang w:val="x-none" w:eastAsia="en-GB"/>
        </w:rPr>
        <w:t>CMP376 Implementation Date</w:t>
      </w:r>
      <w:r w:rsidRPr="00922925">
        <w:rPr>
          <w:rFonts w:cs="Arial"/>
          <w:lang w:val="en-US" w:eastAsia="en-GB"/>
        </w:rPr>
        <w:t xml:space="preserve"> as defined in CUSC .</w:t>
      </w:r>
    </w:p>
    <w:p w14:paraId="3C2ABC81" w14:textId="77777777" w:rsidR="00922925" w:rsidRPr="00F8315E" w:rsidRDefault="00922925" w:rsidP="00922925">
      <w:pPr>
        <w:pStyle w:val="Heading3"/>
        <w:keepLines/>
        <w:jc w:val="both"/>
        <w:rPr>
          <w:b/>
          <w:bCs/>
        </w:rPr>
      </w:pPr>
      <w:r>
        <w:rPr>
          <w:b/>
          <w:bCs/>
        </w:rPr>
        <w:t xml:space="preserve">Evidence </w:t>
      </w:r>
      <w:r w:rsidRPr="008E0448">
        <w:t>as defined in CUSC</w:t>
      </w:r>
      <w:r>
        <w:t xml:space="preserve"> Section 16.3.</w:t>
      </w:r>
    </w:p>
    <w:p w14:paraId="3166A59B" w14:textId="7954FCD8" w:rsidR="000C7F19" w:rsidRPr="00922925" w:rsidRDefault="000C7F19" w:rsidP="007E724E">
      <w:pPr>
        <w:pStyle w:val="Heading3"/>
        <w:keepLines/>
        <w:jc w:val="both"/>
        <w:rPr>
          <w:b/>
          <w:bCs/>
        </w:rPr>
      </w:pPr>
      <w:r>
        <w:rPr>
          <w:b/>
          <w:bCs/>
        </w:rPr>
        <w:t>Exception</w:t>
      </w:r>
      <w:r w:rsidR="00BB7276">
        <w:rPr>
          <w:b/>
          <w:bCs/>
        </w:rPr>
        <w:t xml:space="preserve">al </w:t>
      </w:r>
      <w:r w:rsidR="00195AB9">
        <w:rPr>
          <w:b/>
          <w:bCs/>
        </w:rPr>
        <w:t>I</w:t>
      </w:r>
      <w:r w:rsidR="00BB7276">
        <w:rPr>
          <w:b/>
          <w:bCs/>
        </w:rPr>
        <w:t>ssues</w:t>
      </w:r>
      <w:r>
        <w:rPr>
          <w:b/>
          <w:bCs/>
        </w:rPr>
        <w:t xml:space="preserve"> </w:t>
      </w:r>
      <w:r w:rsidRPr="008E0448">
        <w:t xml:space="preserve">as </w:t>
      </w:r>
      <w:r w:rsidR="00BD3F9F">
        <w:t>detailed</w:t>
      </w:r>
      <w:r w:rsidR="00BD3F9F" w:rsidRPr="008E0448">
        <w:t xml:space="preserve"> </w:t>
      </w:r>
      <w:r w:rsidRPr="008E0448">
        <w:t>in CUSC</w:t>
      </w:r>
      <w:r w:rsidR="00BB7276">
        <w:t xml:space="preserve"> Section 16.5</w:t>
      </w:r>
      <w:r w:rsidR="009E05E5">
        <w:t>.</w:t>
      </w:r>
    </w:p>
    <w:p w14:paraId="28FC455B" w14:textId="2CB04CEC" w:rsidR="00071439" w:rsidRDefault="00071439" w:rsidP="00071439">
      <w:pPr>
        <w:pStyle w:val="Heading3"/>
        <w:keepLines/>
        <w:jc w:val="both"/>
      </w:pPr>
      <w:r w:rsidRPr="00F8315E">
        <w:rPr>
          <w:b/>
          <w:bCs/>
        </w:rPr>
        <w:t>Existing CMP376 Construction Agreement</w:t>
      </w:r>
      <w:r w:rsidR="00F8315E">
        <w:rPr>
          <w:b/>
          <w:bCs/>
        </w:rPr>
        <w:t xml:space="preserve"> </w:t>
      </w:r>
      <w:r w:rsidR="00F8315E" w:rsidRPr="00F8315E">
        <w:t>as defined in CUSC Section 16.</w:t>
      </w:r>
    </w:p>
    <w:p w14:paraId="564EAEE4" w14:textId="05D2B955" w:rsidR="001532B5" w:rsidRPr="00687EE4" w:rsidRDefault="001532B5" w:rsidP="007E724E">
      <w:pPr>
        <w:pStyle w:val="Heading3"/>
        <w:keepLines/>
        <w:jc w:val="both"/>
        <w:rPr>
          <w:b/>
          <w:bCs/>
        </w:rPr>
      </w:pPr>
      <w:r w:rsidRPr="001532B5">
        <w:rPr>
          <w:b/>
          <w:bCs/>
        </w:rPr>
        <w:t>Project Milestone Remedy Period</w:t>
      </w:r>
      <w:r>
        <w:t xml:space="preserve"> as defined in CUSC Section 11.</w:t>
      </w:r>
    </w:p>
    <w:p w14:paraId="57F17F18" w14:textId="77777777" w:rsidR="00350367" w:rsidRPr="007E724E" w:rsidRDefault="00350367" w:rsidP="00350367">
      <w:pPr>
        <w:pStyle w:val="Heading3"/>
        <w:keepLines/>
        <w:jc w:val="both"/>
        <w:rPr>
          <w:b/>
          <w:bCs/>
        </w:rPr>
      </w:pPr>
      <w:r w:rsidRPr="007E724E">
        <w:rPr>
          <w:b/>
          <w:bCs/>
        </w:rPr>
        <w:t xml:space="preserve">Queue Management </w:t>
      </w:r>
      <w:r>
        <w:rPr>
          <w:b/>
          <w:bCs/>
        </w:rPr>
        <w:t xml:space="preserve">Process </w:t>
      </w:r>
      <w:r>
        <w:t>as defined in CUSC Section 11.</w:t>
      </w:r>
    </w:p>
    <w:p w14:paraId="3BC614D2" w14:textId="6B0E2AA2" w:rsidR="00687EE4" w:rsidRPr="00662966" w:rsidRDefault="00687EE4" w:rsidP="007E724E">
      <w:pPr>
        <w:pStyle w:val="Heading3"/>
        <w:keepLines/>
        <w:jc w:val="both"/>
        <w:rPr>
          <w:b/>
          <w:bCs/>
        </w:rPr>
      </w:pPr>
      <w:r w:rsidRPr="00687EE4">
        <w:rPr>
          <w:b/>
          <w:bCs/>
        </w:rPr>
        <w:t>User Progression Milestones</w:t>
      </w:r>
      <w:r>
        <w:t xml:space="preserve"> as defined in CUSC Section 11.</w:t>
      </w:r>
    </w:p>
    <w:p w14:paraId="6265BC5C" w14:textId="77777777" w:rsidR="00662966" w:rsidRDefault="00662966" w:rsidP="00662966">
      <w:pPr>
        <w:pStyle w:val="Heading3"/>
        <w:keepLines/>
        <w:numPr>
          <w:ilvl w:val="0"/>
          <w:numId w:val="0"/>
        </w:numPr>
        <w:jc w:val="both"/>
        <w:rPr>
          <w:b/>
          <w:bCs/>
        </w:rPr>
      </w:pPr>
    </w:p>
    <w:p w14:paraId="0452C95B" w14:textId="396B4D53" w:rsidR="00E02857" w:rsidRDefault="00E02857" w:rsidP="00164B5D">
      <w:pPr>
        <w:pStyle w:val="Heading1"/>
        <w:keepLines/>
      </w:pPr>
      <w:r>
        <w:t>Procedure</w:t>
      </w:r>
    </w:p>
    <w:p w14:paraId="4C0BA419" w14:textId="63B941F8" w:rsidR="00164B5D" w:rsidRDefault="00AA449D" w:rsidP="00720F82">
      <w:pPr>
        <w:pStyle w:val="Heading2"/>
      </w:pPr>
      <w:r>
        <w:t>E</w:t>
      </w:r>
      <w:r w:rsidR="00164B5D">
        <w:t xml:space="preserve">xchange of </w:t>
      </w:r>
      <w:r>
        <w:t>relevant Queue Management Process data</w:t>
      </w:r>
    </w:p>
    <w:p w14:paraId="5CF2400F" w14:textId="4CCBCEB9" w:rsidR="00720F82" w:rsidRDefault="00164B5D" w:rsidP="00CC291D">
      <w:pPr>
        <w:pStyle w:val="Heading3"/>
        <w:tabs>
          <w:tab w:val="clear" w:pos="0"/>
          <w:tab w:val="num" w:pos="142"/>
        </w:tabs>
        <w:ind w:left="851" w:hanging="851"/>
      </w:pPr>
      <w:r>
        <w:t xml:space="preserve">The Company shall provide </w:t>
      </w:r>
      <w:r w:rsidR="00A175A7">
        <w:t xml:space="preserve">for </w:t>
      </w:r>
      <w:r w:rsidR="00E76044">
        <w:t xml:space="preserve">each </w:t>
      </w:r>
      <w:r w:rsidR="00EA2F4B">
        <w:t>TO</w:t>
      </w:r>
      <w:r>
        <w:t xml:space="preserve"> an electronic record of the following </w:t>
      </w:r>
      <w:r w:rsidR="004E3C80">
        <w:t>data</w:t>
      </w:r>
      <w:r w:rsidR="00A175A7">
        <w:t xml:space="preserve"> where they are the Host or Affected TO</w:t>
      </w:r>
      <w:r w:rsidR="002A6620">
        <w:t>, along with relevant support</w:t>
      </w:r>
      <w:r w:rsidR="00327B97">
        <w:t>ing information</w:t>
      </w:r>
      <w:r w:rsidR="002A6620">
        <w:t xml:space="preserve"> for project identification purposes</w:t>
      </w:r>
      <w:r>
        <w:t>:</w:t>
      </w:r>
    </w:p>
    <w:p w14:paraId="73806EB5" w14:textId="291B8A7D" w:rsidR="00C3796D" w:rsidRPr="00720F82" w:rsidRDefault="00EA2C7D" w:rsidP="00C3796D">
      <w:pPr>
        <w:pStyle w:val="ListParagraph"/>
        <w:numPr>
          <w:ilvl w:val="0"/>
          <w:numId w:val="19"/>
        </w:numPr>
      </w:pPr>
      <w:r>
        <w:t xml:space="preserve">A </w:t>
      </w:r>
      <w:r w:rsidR="00164B5D" w:rsidRPr="00720F82">
        <w:t xml:space="preserve">listing </w:t>
      </w:r>
      <w:r w:rsidR="00EA2F4B">
        <w:t xml:space="preserve">of </w:t>
      </w:r>
      <w:r w:rsidR="006024C2">
        <w:t xml:space="preserve">new or changed </w:t>
      </w:r>
      <w:r w:rsidR="0008492C">
        <w:t xml:space="preserve">User </w:t>
      </w:r>
      <w:r w:rsidR="00D66E2B">
        <w:t xml:space="preserve">Construction Agreements </w:t>
      </w:r>
      <w:r w:rsidR="0008492C">
        <w:t xml:space="preserve">which </w:t>
      </w:r>
      <w:r w:rsidR="00327B97">
        <w:t xml:space="preserve">contain </w:t>
      </w:r>
      <w:r w:rsidR="00C3796D">
        <w:t>an Appendix Q</w:t>
      </w:r>
      <w:r w:rsidR="0008492C">
        <w:t xml:space="preserve">, along with </w:t>
      </w:r>
      <w:r w:rsidR="00327B97">
        <w:t xml:space="preserve">the </w:t>
      </w:r>
      <w:r w:rsidR="00687EE4">
        <w:t xml:space="preserve">associated User Progression Milestones </w:t>
      </w:r>
      <w:r w:rsidR="00C3796D">
        <w:t>dates.</w:t>
      </w:r>
    </w:p>
    <w:p w14:paraId="1B773F64" w14:textId="1F024041" w:rsidR="001F3CD5" w:rsidRDefault="001F3CD5" w:rsidP="00720F82">
      <w:pPr>
        <w:pStyle w:val="ListParagraph"/>
        <w:numPr>
          <w:ilvl w:val="0"/>
          <w:numId w:val="19"/>
        </w:numPr>
      </w:pPr>
      <w:r>
        <w:t>N</w:t>
      </w:r>
      <w:r w:rsidR="00164B5D" w:rsidRPr="00720F82">
        <w:t xml:space="preserve">otice of successful compliance </w:t>
      </w:r>
      <w:r>
        <w:t>by a User of a User Progression Milestone</w:t>
      </w:r>
      <w:r w:rsidR="00B66320">
        <w:t>.</w:t>
      </w:r>
    </w:p>
    <w:p w14:paraId="3467CBD7" w14:textId="0E539D04" w:rsidR="002A6620" w:rsidRDefault="002A6620" w:rsidP="00720F82">
      <w:pPr>
        <w:pStyle w:val="ListParagraph"/>
        <w:numPr>
          <w:ilvl w:val="0"/>
          <w:numId w:val="19"/>
        </w:numPr>
      </w:pPr>
      <w:r>
        <w:t>In accordance with the processes set out in paragraph 3.3, notice of The Company’s approval of a User’s request for an Exceptional Issue.</w:t>
      </w:r>
    </w:p>
    <w:p w14:paraId="2BCC5A62" w14:textId="163882BD" w:rsidR="00327B97" w:rsidRDefault="002A6620" w:rsidP="002A6620">
      <w:pPr>
        <w:pStyle w:val="ListParagraph"/>
        <w:numPr>
          <w:ilvl w:val="0"/>
          <w:numId w:val="19"/>
        </w:numPr>
      </w:pPr>
      <w:r>
        <w:t xml:space="preserve">In accordance with the processes set out in paragraph 3.4, notice of </w:t>
      </w:r>
      <w:r w:rsidR="00327B97">
        <w:t xml:space="preserve">termination </w:t>
      </w:r>
      <w:r w:rsidR="0008492C">
        <w:t xml:space="preserve">to Users </w:t>
      </w:r>
      <w:r w:rsidR="00327B97">
        <w:t xml:space="preserve">via the Queue Management Process, or </w:t>
      </w:r>
    </w:p>
    <w:p w14:paraId="73135FC6" w14:textId="3D5A4605" w:rsidR="002A6620" w:rsidRDefault="00327B97" w:rsidP="002A6620">
      <w:pPr>
        <w:pStyle w:val="ListParagraph"/>
        <w:numPr>
          <w:ilvl w:val="0"/>
          <w:numId w:val="19"/>
        </w:numPr>
      </w:pPr>
      <w:r>
        <w:t xml:space="preserve">In the case of Construction Progression Milestones, notice of The Company’s decision </w:t>
      </w:r>
      <w:r w:rsidR="0008492C">
        <w:t xml:space="preserve">of whether </w:t>
      </w:r>
      <w:r>
        <w:t>to exercise their right to terminate</w:t>
      </w:r>
      <w:r w:rsidR="0008492C">
        <w:t xml:space="preserve"> </w:t>
      </w:r>
      <w:r>
        <w:t xml:space="preserve">a </w:t>
      </w:r>
      <w:r w:rsidR="002A6620">
        <w:t xml:space="preserve">User’s </w:t>
      </w:r>
      <w:r>
        <w:t>Construction Agreement.</w:t>
      </w:r>
    </w:p>
    <w:p w14:paraId="3DA0FCAD" w14:textId="23794B1A" w:rsidR="00164B5D" w:rsidRDefault="00164B5D" w:rsidP="00F72349">
      <w:pPr>
        <w:pStyle w:val="Heading3"/>
        <w:tabs>
          <w:tab w:val="clear" w:pos="0"/>
          <w:tab w:val="num" w:pos="284"/>
        </w:tabs>
        <w:ind w:left="709" w:hanging="709"/>
      </w:pPr>
      <w:r>
        <w:t xml:space="preserve">The Company shall issue this data </w:t>
      </w:r>
      <w:r w:rsidR="00DE1FC8">
        <w:t>monthly</w:t>
      </w:r>
      <w:r w:rsidR="00327B97">
        <w:t xml:space="preserve"> where there are changes to previously reported data</w:t>
      </w:r>
      <w:r>
        <w:t xml:space="preserve">. The form and method of </w:t>
      </w:r>
      <w:r w:rsidR="00327B97">
        <w:t xml:space="preserve">data </w:t>
      </w:r>
      <w:r>
        <w:t xml:space="preserve">transfer </w:t>
      </w:r>
      <w:r w:rsidR="007C3B67">
        <w:t xml:space="preserve">can be </w:t>
      </w:r>
      <w:r>
        <w:t xml:space="preserve">agreed </w:t>
      </w:r>
      <w:r w:rsidR="007C3B67">
        <w:t xml:space="preserve">bilaterally </w:t>
      </w:r>
      <w:r w:rsidR="00327B97">
        <w:t xml:space="preserve">between </w:t>
      </w:r>
      <w:r w:rsidR="007C3B67">
        <w:t>the parties</w:t>
      </w:r>
      <w:r>
        <w:t>.</w:t>
      </w:r>
    </w:p>
    <w:p w14:paraId="3C346821" w14:textId="7735A8ED" w:rsidR="00AA7902" w:rsidRDefault="0008492C" w:rsidP="00F72349">
      <w:pPr>
        <w:pStyle w:val="Heading3"/>
        <w:tabs>
          <w:tab w:val="clear" w:pos="0"/>
          <w:tab w:val="num" w:pos="142"/>
        </w:tabs>
        <w:ind w:left="709" w:hanging="709"/>
      </w:pPr>
      <w:r>
        <w:t xml:space="preserve">Where reasonable justification can be provided, the </w:t>
      </w:r>
      <w:r w:rsidR="00EA2F4B">
        <w:t>TO</w:t>
      </w:r>
      <w:r w:rsidR="009426C6">
        <w:t>s</w:t>
      </w:r>
      <w:r>
        <w:t xml:space="preserve"> </w:t>
      </w:r>
      <w:r w:rsidR="009426C6">
        <w:t xml:space="preserve">may </w:t>
      </w:r>
      <w:r>
        <w:t xml:space="preserve">additionally request from The Company </w:t>
      </w:r>
      <w:r w:rsidR="009426C6">
        <w:t xml:space="preserve">the form of </w:t>
      </w:r>
      <w:r w:rsidR="002C4F2C">
        <w:t>Evidence</w:t>
      </w:r>
      <w:r w:rsidR="009426C6">
        <w:t xml:space="preserve"> </w:t>
      </w:r>
      <w:r>
        <w:t xml:space="preserve">submitted </w:t>
      </w:r>
      <w:r w:rsidR="009426C6">
        <w:t xml:space="preserve">by a User </w:t>
      </w:r>
      <w:r w:rsidR="008B1E8D">
        <w:t>to demonstrate milestone compliance</w:t>
      </w:r>
      <w:r>
        <w:t>. T</w:t>
      </w:r>
      <w:r w:rsidR="00A25CF3">
        <w:t xml:space="preserve">he fulfilment of such requests </w:t>
      </w:r>
      <w:r>
        <w:t xml:space="preserve">by The Company should occur in a timely manner </w:t>
      </w:r>
      <w:r w:rsidR="000A1CB8">
        <w:t xml:space="preserve">if </w:t>
      </w:r>
      <w:r>
        <w:t xml:space="preserve">permitted </w:t>
      </w:r>
      <w:r w:rsidR="000A1CB8">
        <w:t xml:space="preserve">by </w:t>
      </w:r>
      <w:r w:rsidR="00A25CF3">
        <w:t>confidentiality provisions</w:t>
      </w:r>
      <w:r w:rsidR="008B1E8D">
        <w:t xml:space="preserve">. </w:t>
      </w:r>
    </w:p>
    <w:p w14:paraId="640A451F" w14:textId="3373D41D" w:rsidR="00164B5D" w:rsidRPr="00AA7902" w:rsidRDefault="008F1AFE" w:rsidP="00AA7902">
      <w:pPr>
        <w:pStyle w:val="Heading2"/>
      </w:pPr>
      <w:r>
        <w:t>Coordination between</w:t>
      </w:r>
      <w:r w:rsidR="00066785">
        <w:t xml:space="preserve"> relevant</w:t>
      </w:r>
      <w:r>
        <w:t xml:space="preserve"> parties for </w:t>
      </w:r>
      <w:r w:rsidR="004B3775">
        <w:t xml:space="preserve">milestone compliance </w:t>
      </w:r>
      <w:r w:rsidR="002C4F2C">
        <w:t>Evidence</w:t>
      </w:r>
      <w:r>
        <w:t xml:space="preserve"> v</w:t>
      </w:r>
      <w:r w:rsidR="00164B5D" w:rsidRPr="00AA7902">
        <w:t xml:space="preserve">erification </w:t>
      </w:r>
    </w:p>
    <w:p w14:paraId="2B3D0E23" w14:textId="21C397A8" w:rsidR="007D18D6" w:rsidRDefault="000A1CB8" w:rsidP="00F72349">
      <w:pPr>
        <w:pStyle w:val="Heading3"/>
        <w:tabs>
          <w:tab w:val="clear" w:pos="0"/>
          <w:tab w:val="num" w:pos="142"/>
        </w:tabs>
        <w:ind w:left="709" w:hanging="709"/>
      </w:pPr>
      <w:r>
        <w:t xml:space="preserve">In accordance with paragraph 1.3.4, </w:t>
      </w:r>
      <w:r w:rsidR="007D18D6">
        <w:t>The Company and TO</w:t>
      </w:r>
      <w:r w:rsidR="00A175A7">
        <w:t>s</w:t>
      </w:r>
      <w:r w:rsidR="007D18D6">
        <w:t xml:space="preserve"> </w:t>
      </w:r>
      <w:r>
        <w:t xml:space="preserve">may </w:t>
      </w:r>
      <w:r w:rsidR="00AB15AC">
        <w:t>lia</w:t>
      </w:r>
      <w:r w:rsidR="00F257E2">
        <w:t>i</w:t>
      </w:r>
      <w:r w:rsidR="00AB15AC">
        <w:t xml:space="preserve">se </w:t>
      </w:r>
      <w:r w:rsidR="007D18D6">
        <w:t xml:space="preserve">with one another from time to time on matters related to a User’s compliance with their User Progression Milestones. </w:t>
      </w:r>
    </w:p>
    <w:p w14:paraId="6054135A" w14:textId="13B57E7D" w:rsidR="007D18D6" w:rsidRDefault="00822D6E" w:rsidP="00F72349">
      <w:pPr>
        <w:pStyle w:val="Heading3"/>
        <w:tabs>
          <w:tab w:val="clear" w:pos="0"/>
          <w:tab w:val="num" w:pos="567"/>
        </w:tabs>
        <w:ind w:left="709" w:hanging="709"/>
      </w:pPr>
      <w:r>
        <w:t>W</w:t>
      </w:r>
      <w:r w:rsidR="007D18D6">
        <w:t xml:space="preserve">here The Company requires </w:t>
      </w:r>
      <w:r>
        <w:t xml:space="preserve">additional information from </w:t>
      </w:r>
      <w:r w:rsidR="007D18D6">
        <w:t xml:space="preserve">relevant TO(s) </w:t>
      </w:r>
      <w:r w:rsidR="00A25CF3">
        <w:t xml:space="preserve">regarding the validity of a User’s submitted Evidence to demonstrate compliance to their User Progression Milestones, </w:t>
      </w:r>
      <w:r w:rsidR="007D18D6">
        <w:t>The Company shall put such requests to the relevant TO</w:t>
      </w:r>
      <w:r w:rsidR="00A175A7">
        <w:t>(s)</w:t>
      </w:r>
      <w:r w:rsidR="007D18D6">
        <w:t xml:space="preserve"> in writing.</w:t>
      </w:r>
    </w:p>
    <w:p w14:paraId="2A828ADA" w14:textId="6477B5EB" w:rsidR="00164B5D" w:rsidRDefault="00164B5D" w:rsidP="00F72349">
      <w:pPr>
        <w:pStyle w:val="Heading3"/>
        <w:tabs>
          <w:tab w:val="clear" w:pos="0"/>
          <w:tab w:val="num" w:pos="142"/>
        </w:tabs>
        <w:ind w:left="567" w:hanging="567"/>
      </w:pPr>
      <w:r>
        <w:t xml:space="preserve">The relevant </w:t>
      </w:r>
      <w:r w:rsidR="00EA2F4B">
        <w:t>TO</w:t>
      </w:r>
      <w:r w:rsidR="00A175A7">
        <w:t>(s)</w:t>
      </w:r>
      <w:r>
        <w:t xml:space="preserve"> shall acknowledge receipt of </w:t>
      </w:r>
      <w:r w:rsidR="00662966">
        <w:t>The Company</w:t>
      </w:r>
      <w:r>
        <w:t xml:space="preserve">’s request within two </w:t>
      </w:r>
      <w:r w:rsidR="0061400D">
        <w:t>Business Days</w:t>
      </w:r>
      <w:r>
        <w:t xml:space="preserve"> </w:t>
      </w:r>
      <w:r w:rsidR="00B156AC">
        <w:t xml:space="preserve">and have a further three </w:t>
      </w:r>
      <w:r w:rsidR="0061400D">
        <w:t>Business Days</w:t>
      </w:r>
      <w:r w:rsidR="00B156AC">
        <w:t xml:space="preserve"> </w:t>
      </w:r>
      <w:r w:rsidR="00583A8B">
        <w:t>(i.e. five Business Days</w:t>
      </w:r>
      <w:r w:rsidR="006A7BC1">
        <w:t xml:space="preserve"> in total</w:t>
      </w:r>
      <w:r w:rsidR="00583A8B">
        <w:t xml:space="preserve"> </w:t>
      </w:r>
      <w:r w:rsidR="00F361CB">
        <w:lastRenderedPageBreak/>
        <w:t>from the</w:t>
      </w:r>
      <w:r w:rsidR="005474D7">
        <w:t xml:space="preserve"> </w:t>
      </w:r>
      <w:r w:rsidR="00F361CB">
        <w:t xml:space="preserve">date of </w:t>
      </w:r>
      <w:r w:rsidR="00662966">
        <w:t>The Company</w:t>
      </w:r>
      <w:r w:rsidR="00F361CB">
        <w:t xml:space="preserve">’s </w:t>
      </w:r>
      <w:r w:rsidR="00583A8B">
        <w:t xml:space="preserve">original </w:t>
      </w:r>
      <w:r w:rsidR="00F361CB">
        <w:t>request</w:t>
      </w:r>
      <w:r w:rsidR="00583A8B">
        <w:t>)</w:t>
      </w:r>
      <w:r>
        <w:t xml:space="preserve"> </w:t>
      </w:r>
      <w:r w:rsidR="002A4145">
        <w:t xml:space="preserve">to provide </w:t>
      </w:r>
      <w:r w:rsidR="00B156AC">
        <w:t xml:space="preserve">their </w:t>
      </w:r>
      <w:r w:rsidR="003E264A">
        <w:t xml:space="preserve">written </w:t>
      </w:r>
      <w:r w:rsidR="00F52BDC">
        <w:t>response</w:t>
      </w:r>
      <w:r w:rsidR="005474D7">
        <w:t xml:space="preserve"> -</w:t>
      </w:r>
      <w:r w:rsidR="00F52BDC">
        <w:t xml:space="preserve"> unless</w:t>
      </w:r>
      <w:r>
        <w:t xml:space="preserve"> the parties otherwise agree</w:t>
      </w:r>
      <w:r w:rsidR="00B156AC">
        <w:t xml:space="preserve"> to an alternative timeline</w:t>
      </w:r>
      <w:r>
        <w:t>.</w:t>
      </w:r>
    </w:p>
    <w:p w14:paraId="52A5CC5A" w14:textId="3BDAFD6F" w:rsidR="00164B5D" w:rsidRDefault="00060960" w:rsidP="00F72349">
      <w:pPr>
        <w:pStyle w:val="Heading3"/>
        <w:tabs>
          <w:tab w:val="clear" w:pos="0"/>
          <w:tab w:val="num" w:pos="284"/>
        </w:tabs>
        <w:ind w:left="567" w:hanging="567"/>
      </w:pPr>
      <w:r>
        <w:t xml:space="preserve">Once </w:t>
      </w:r>
      <w:r w:rsidR="00FE18DE">
        <w:t xml:space="preserve">their </w:t>
      </w:r>
      <w:r>
        <w:t xml:space="preserve">response is </w:t>
      </w:r>
      <w:r w:rsidR="00FE18DE">
        <w:t>issued to The Company</w:t>
      </w:r>
      <w:r>
        <w:t xml:space="preserve">, </w:t>
      </w:r>
      <w:r w:rsidR="00F81098">
        <w:t>t</w:t>
      </w:r>
      <w:r w:rsidR="00164B5D">
        <w:t xml:space="preserve">he relevant </w:t>
      </w:r>
      <w:r w:rsidR="00EA2F4B">
        <w:t>TO</w:t>
      </w:r>
      <w:r w:rsidR="00A175A7">
        <w:t>(s)</w:t>
      </w:r>
      <w:r w:rsidR="00164B5D">
        <w:t xml:space="preserve"> shall assist with any follow-up questions which may reasonably arise.</w:t>
      </w:r>
    </w:p>
    <w:p w14:paraId="554F1675" w14:textId="77777777" w:rsidR="00EB0AE0" w:rsidRDefault="00EB0AE0" w:rsidP="00EB0AE0">
      <w:pPr>
        <w:pStyle w:val="Heading3"/>
        <w:numPr>
          <w:ilvl w:val="0"/>
          <w:numId w:val="0"/>
        </w:numPr>
      </w:pPr>
    </w:p>
    <w:p w14:paraId="2EFBA122" w14:textId="1C7EE786" w:rsidR="00EB0AE0" w:rsidRPr="00AA7902" w:rsidRDefault="00EB0AE0" w:rsidP="00EB0AE0">
      <w:pPr>
        <w:pStyle w:val="Heading2"/>
      </w:pPr>
      <w:r>
        <w:t xml:space="preserve">Coordination between relevant parties for </w:t>
      </w:r>
      <w:r w:rsidR="002C4F2C">
        <w:t xml:space="preserve">management </w:t>
      </w:r>
      <w:r>
        <w:t>of Exception</w:t>
      </w:r>
      <w:r w:rsidR="002C4F2C">
        <w:t>al</w:t>
      </w:r>
      <w:r>
        <w:t xml:space="preserve"> Issues</w:t>
      </w:r>
    </w:p>
    <w:p w14:paraId="40763B6C" w14:textId="3AAEA9BA" w:rsidR="00EB0AE0" w:rsidRDefault="000A1CB8" w:rsidP="00F72349">
      <w:pPr>
        <w:pStyle w:val="Heading3"/>
        <w:tabs>
          <w:tab w:val="clear" w:pos="0"/>
          <w:tab w:val="num" w:pos="284"/>
        </w:tabs>
        <w:ind w:left="567" w:hanging="567"/>
      </w:pPr>
      <w:r>
        <w:t xml:space="preserve">In accordance with paragraph 1.3.4, </w:t>
      </w:r>
      <w:r w:rsidR="00EB0AE0">
        <w:t>The Company and TO</w:t>
      </w:r>
      <w:r w:rsidR="00A175A7">
        <w:t>s</w:t>
      </w:r>
      <w:r w:rsidR="00EB0AE0">
        <w:t xml:space="preserve"> </w:t>
      </w:r>
      <w:r>
        <w:t>may</w:t>
      </w:r>
      <w:r w:rsidR="00A25CF3">
        <w:t xml:space="preserve"> </w:t>
      </w:r>
      <w:r w:rsidR="00AB15AC">
        <w:t xml:space="preserve">liaise </w:t>
      </w:r>
      <w:r w:rsidR="00EB0AE0">
        <w:t xml:space="preserve">with one another from time to time on matters related to potential </w:t>
      </w:r>
      <w:r w:rsidR="00DD75ED">
        <w:t xml:space="preserve">Exceptional Issues raised by </w:t>
      </w:r>
      <w:r w:rsidR="00EB0AE0">
        <w:t>Users</w:t>
      </w:r>
      <w:r w:rsidR="00DD75ED">
        <w:t>.</w:t>
      </w:r>
    </w:p>
    <w:p w14:paraId="12D26BB7" w14:textId="77A0702B" w:rsidR="00EB0AE0" w:rsidRDefault="00822D6E" w:rsidP="00F72349">
      <w:pPr>
        <w:pStyle w:val="Heading3"/>
        <w:tabs>
          <w:tab w:val="clear" w:pos="0"/>
          <w:tab w:val="num" w:pos="284"/>
        </w:tabs>
        <w:ind w:left="567" w:hanging="567"/>
      </w:pPr>
      <w:r>
        <w:t xml:space="preserve">Where The Company requires additional information </w:t>
      </w:r>
      <w:r w:rsidR="00A25CF3">
        <w:t xml:space="preserve">by </w:t>
      </w:r>
      <w:r w:rsidR="00EB0AE0">
        <w:t>the relevant TO</w:t>
      </w:r>
      <w:r w:rsidR="00A175A7">
        <w:t xml:space="preserve">(s) </w:t>
      </w:r>
      <w:r w:rsidR="00EB0AE0">
        <w:t xml:space="preserve">to support their </w:t>
      </w:r>
      <w:r w:rsidR="00983BC5">
        <w:t xml:space="preserve">consideration of </w:t>
      </w:r>
      <w:r w:rsidR="00FB1794">
        <w:t xml:space="preserve">a User’s request for an Exceptional </w:t>
      </w:r>
      <w:r w:rsidR="002C4F2C">
        <w:t xml:space="preserve">Issue, </w:t>
      </w:r>
      <w:r w:rsidR="00EB0AE0">
        <w:t>The Company shall put such requests to the relevant TO</w:t>
      </w:r>
      <w:r w:rsidR="00A175A7">
        <w:t>(s)</w:t>
      </w:r>
      <w:r w:rsidR="00EB0AE0">
        <w:t xml:space="preserve"> in writing</w:t>
      </w:r>
      <w:r w:rsidR="008D2D3A">
        <w:t>.</w:t>
      </w:r>
    </w:p>
    <w:p w14:paraId="7C433300" w14:textId="55530542" w:rsidR="00A25CF3" w:rsidRDefault="00A25CF3" w:rsidP="00F72349">
      <w:pPr>
        <w:pStyle w:val="Heading3"/>
        <w:tabs>
          <w:tab w:val="clear" w:pos="0"/>
          <w:tab w:val="num" w:pos="567"/>
        </w:tabs>
        <w:ind w:left="567" w:hanging="567"/>
      </w:pPr>
      <w:r>
        <w:t>The relevant TO</w:t>
      </w:r>
      <w:r w:rsidR="00A175A7">
        <w:t>(s)</w:t>
      </w:r>
      <w:r>
        <w:t xml:space="preserve"> shall acknowledge receipt of The Company’s request within two Business Days and have a further three Business Days (i.e. five Business Days in total from the date of The Company’s original request) to provide their written response - unless the parties otherwise agree to an alternative timeline.</w:t>
      </w:r>
    </w:p>
    <w:p w14:paraId="28E05053" w14:textId="7B6EA5DF" w:rsidR="00EB0AE0" w:rsidRDefault="00C667EE" w:rsidP="00F72349">
      <w:pPr>
        <w:pStyle w:val="Heading3"/>
        <w:tabs>
          <w:tab w:val="clear" w:pos="0"/>
          <w:tab w:val="num" w:pos="426"/>
        </w:tabs>
        <w:ind w:left="567" w:hanging="567"/>
      </w:pPr>
      <w:r>
        <w:t>The relevant TO</w:t>
      </w:r>
      <w:r w:rsidR="00A175A7">
        <w:t>(s)</w:t>
      </w:r>
      <w:r>
        <w:t xml:space="preserve"> shall assist The Company with any follow-up questions which may reasonably arise.</w:t>
      </w:r>
    </w:p>
    <w:p w14:paraId="59DD9E55" w14:textId="0DBCB470" w:rsidR="001157C0" w:rsidRDefault="00224AE2" w:rsidP="00F72349">
      <w:pPr>
        <w:pStyle w:val="Heading3"/>
        <w:tabs>
          <w:tab w:val="clear" w:pos="0"/>
          <w:tab w:val="num" w:pos="142"/>
        </w:tabs>
        <w:ind w:left="567" w:hanging="567"/>
      </w:pPr>
      <w:r>
        <w:t>The Company</w:t>
      </w:r>
      <w:r w:rsidR="00303503">
        <w:t xml:space="preserve"> </w:t>
      </w:r>
      <w:r w:rsidR="00E052DD">
        <w:t xml:space="preserve">shall </w:t>
      </w:r>
      <w:r w:rsidR="00F31831">
        <w:t xml:space="preserve">take </w:t>
      </w:r>
      <w:r w:rsidR="00E052DD">
        <w:t>the relevant TO</w:t>
      </w:r>
      <w:r w:rsidR="00A175A7">
        <w:t>(s)’s</w:t>
      </w:r>
      <w:r w:rsidR="00E052DD">
        <w:t xml:space="preserve"> </w:t>
      </w:r>
      <w:r w:rsidR="00320AE6">
        <w:t>response</w:t>
      </w:r>
      <w:r w:rsidR="00A175A7">
        <w:t>(s)</w:t>
      </w:r>
      <w:r w:rsidR="00320AE6">
        <w:t xml:space="preserve"> </w:t>
      </w:r>
      <w:r w:rsidR="00F31831">
        <w:t xml:space="preserve">into account </w:t>
      </w:r>
      <w:r w:rsidR="00E052DD">
        <w:t xml:space="preserve">when considering </w:t>
      </w:r>
      <w:r w:rsidR="00320AE6">
        <w:t xml:space="preserve">whether </w:t>
      </w:r>
      <w:r w:rsidR="00E052DD">
        <w:t>to approve or reject a</w:t>
      </w:r>
      <w:r w:rsidR="00C06BB8">
        <w:t xml:space="preserve"> User’s request for an</w:t>
      </w:r>
      <w:r w:rsidR="00BA3ED2">
        <w:t xml:space="preserve"> </w:t>
      </w:r>
      <w:r w:rsidR="00E052DD">
        <w:t>Exceptional Issue</w:t>
      </w:r>
      <w:r w:rsidR="00BA3ED2">
        <w:t xml:space="preserve">. </w:t>
      </w:r>
    </w:p>
    <w:p w14:paraId="4CE2CEA4" w14:textId="61398C56" w:rsidR="00877021" w:rsidRDefault="00BA3ED2" w:rsidP="00F72349">
      <w:pPr>
        <w:pStyle w:val="Heading3"/>
        <w:tabs>
          <w:tab w:val="clear" w:pos="0"/>
          <w:tab w:val="num" w:pos="284"/>
        </w:tabs>
        <w:ind w:left="567" w:hanging="567"/>
      </w:pPr>
      <w:r>
        <w:t>The Company shall</w:t>
      </w:r>
      <w:r w:rsidR="00320AE6">
        <w:t xml:space="preserve"> notify the relevant TO</w:t>
      </w:r>
      <w:r w:rsidR="00A175A7">
        <w:t>(s)</w:t>
      </w:r>
      <w:r w:rsidR="00320AE6">
        <w:t xml:space="preserve"> </w:t>
      </w:r>
      <w:r w:rsidR="00F37508">
        <w:t>of their decision</w:t>
      </w:r>
      <w:r w:rsidR="005D0932" w:rsidRPr="005D0932">
        <w:t xml:space="preserve"> </w:t>
      </w:r>
      <w:r w:rsidR="005D0932">
        <w:t>prior to advising the User</w:t>
      </w:r>
      <w:r>
        <w:t xml:space="preserve">. </w:t>
      </w:r>
      <w:r w:rsidR="007E5FE9">
        <w:t>Where the relevant TO</w:t>
      </w:r>
      <w:r w:rsidR="00A175A7">
        <w:t>(s)</w:t>
      </w:r>
      <w:r w:rsidR="007E5FE9">
        <w:t xml:space="preserve"> has a material concern and/or they disagree with The Company’s decision, the dispute resolution processes in STC Section H will apply</w:t>
      </w:r>
      <w:r w:rsidR="00877021">
        <w:t>.</w:t>
      </w:r>
    </w:p>
    <w:p w14:paraId="00B0D8BE" w14:textId="2750B9F8" w:rsidR="00A25CF3" w:rsidRDefault="00C06BB8" w:rsidP="00F72349">
      <w:pPr>
        <w:pStyle w:val="Heading3"/>
        <w:tabs>
          <w:tab w:val="clear" w:pos="0"/>
          <w:tab w:val="num" w:pos="284"/>
        </w:tabs>
        <w:ind w:left="567" w:hanging="567"/>
      </w:pPr>
      <w:r>
        <w:t>Additionally, w</w:t>
      </w:r>
      <w:r w:rsidR="00A25CF3">
        <w:t xml:space="preserve">here The Company approves a User’s request for an Exceptional Issue, they shall </w:t>
      </w:r>
      <w:r w:rsidR="002804AB">
        <w:t xml:space="preserve">notify </w:t>
      </w:r>
      <w:r w:rsidR="00A25CF3">
        <w:t>the relevant TO</w:t>
      </w:r>
      <w:r w:rsidR="002804AB">
        <w:t>(s)</w:t>
      </w:r>
      <w:r w:rsidR="00A25CF3">
        <w:t xml:space="preserve"> </w:t>
      </w:r>
      <w:r w:rsidR="002804AB">
        <w:t xml:space="preserve">in writing </w:t>
      </w:r>
      <w:r w:rsidR="00A25CF3">
        <w:t>of any expected amendments to related Construction Agreements</w:t>
      </w:r>
      <w:r>
        <w:t>, referring to the processes in STCP18-1 as appropriate</w:t>
      </w:r>
      <w:r w:rsidR="002804AB">
        <w:t xml:space="preserve">. The relevant TO(s) shall acknowledge receipt of The Company’s notification within two Business Days and have a further three Business Days (i.e. five Business Days in total from the date of The Company’s original request) to provide confirmation on the extent of changes to a Construction Agreement they would reasonably require </w:t>
      </w:r>
      <w:proofErr w:type="gramStart"/>
      <w:r w:rsidR="002804AB">
        <w:t>to apply</w:t>
      </w:r>
      <w:proofErr w:type="gramEnd"/>
      <w:r w:rsidR="002804AB">
        <w:t xml:space="preserve"> the Exceptional Issue.</w:t>
      </w:r>
    </w:p>
    <w:p w14:paraId="6A408418" w14:textId="77777777" w:rsidR="008F1AFE" w:rsidRDefault="008F1AFE" w:rsidP="008F1AFE">
      <w:pPr>
        <w:pStyle w:val="Heading3"/>
        <w:numPr>
          <w:ilvl w:val="0"/>
          <w:numId w:val="0"/>
        </w:numPr>
      </w:pPr>
    </w:p>
    <w:p w14:paraId="13F16061" w14:textId="77777777" w:rsidR="00066785" w:rsidRDefault="00066785" w:rsidP="00F361CB">
      <w:pPr>
        <w:pStyle w:val="Heading2"/>
      </w:pPr>
      <w:r>
        <w:t>Coordination between relevant parties regarding contract Terminations</w:t>
      </w:r>
    </w:p>
    <w:p w14:paraId="0987D7C1" w14:textId="3474DC7E" w:rsidR="00C63CD9" w:rsidRDefault="00C63CD9" w:rsidP="00095432">
      <w:pPr>
        <w:pStyle w:val="Heading3"/>
        <w:tabs>
          <w:tab w:val="clear" w:pos="0"/>
          <w:tab w:val="num" w:pos="851"/>
        </w:tabs>
        <w:ind w:left="567" w:hanging="709"/>
      </w:pPr>
      <w:r>
        <w:t xml:space="preserve">Where </w:t>
      </w:r>
      <w:r w:rsidR="00F663F1">
        <w:t>The Company or TO</w:t>
      </w:r>
      <w:r w:rsidR="00A175A7">
        <w:t>s</w:t>
      </w:r>
      <w:r w:rsidR="00F663F1">
        <w:t xml:space="preserve"> </w:t>
      </w:r>
      <w:r w:rsidR="00A175A7">
        <w:t xml:space="preserve">are </w:t>
      </w:r>
      <w:r w:rsidR="00F663F1">
        <w:t xml:space="preserve">advised by </w:t>
      </w:r>
      <w:r>
        <w:t>a User</w:t>
      </w:r>
      <w:r w:rsidR="007C010A">
        <w:t xml:space="preserve"> of an issue</w:t>
      </w:r>
      <w:r w:rsidR="00E83D4F" w:rsidRPr="00E83D4F">
        <w:t xml:space="preserve"> </w:t>
      </w:r>
      <w:r w:rsidR="00E83D4F">
        <w:t>in accordance with CUSC paragraph 16.4.2</w:t>
      </w:r>
      <w:r w:rsidR="0061604C">
        <w:t>,</w:t>
      </w:r>
      <w:r w:rsidR="00DB00EF">
        <w:t xml:space="preserve"> </w:t>
      </w:r>
      <w:r w:rsidR="00F663F1">
        <w:t xml:space="preserve">or </w:t>
      </w:r>
      <w:r>
        <w:t xml:space="preserve">become aware </w:t>
      </w:r>
      <w:r w:rsidR="00F80FC2">
        <w:t xml:space="preserve">themselves </w:t>
      </w:r>
      <w:r>
        <w:t>of an issue</w:t>
      </w:r>
      <w:r w:rsidR="007C010A">
        <w:t xml:space="preserve">, </w:t>
      </w:r>
      <w:r w:rsidR="00E83D4F">
        <w:t xml:space="preserve">which </w:t>
      </w:r>
      <w:r>
        <w:t xml:space="preserve">could </w:t>
      </w:r>
      <w:r w:rsidR="00F80FC2">
        <w:t xml:space="preserve">potentially </w:t>
      </w:r>
      <w:r>
        <w:t>impact that User’s ability to meet any of the</w:t>
      </w:r>
      <w:r w:rsidR="00DB00EF">
        <w:t>ir</w:t>
      </w:r>
      <w:r>
        <w:t xml:space="preserve"> User Progression Milestones, </w:t>
      </w:r>
      <w:r w:rsidR="00FA65D3">
        <w:t xml:space="preserve">the parties </w:t>
      </w:r>
      <w:r>
        <w:t xml:space="preserve">shall notify </w:t>
      </w:r>
      <w:r w:rsidR="00FA65D3">
        <w:t xml:space="preserve">each other </w:t>
      </w:r>
      <w:r>
        <w:t>in writing at the earliest opportunity and no later than the commencement of the User’s Project Milestone Remedy Period.</w:t>
      </w:r>
    </w:p>
    <w:p w14:paraId="4CC65FE7" w14:textId="0CC36291" w:rsidR="00651B6D" w:rsidRDefault="00651B6D" w:rsidP="00095432">
      <w:pPr>
        <w:pStyle w:val="Heading3"/>
        <w:tabs>
          <w:tab w:val="clear" w:pos="0"/>
          <w:tab w:val="num" w:pos="851"/>
        </w:tabs>
        <w:ind w:left="567" w:hanging="709"/>
      </w:pPr>
      <w:r>
        <w:t xml:space="preserve">Where Users are unable to comply with </w:t>
      </w:r>
      <w:r w:rsidR="00D16FA9">
        <w:t>Conditional Progression Milestones</w:t>
      </w:r>
      <w:r w:rsidR="00D16FA9" w:rsidRPr="00D16FA9">
        <w:t xml:space="preserve"> </w:t>
      </w:r>
      <w:r w:rsidR="00D16FA9">
        <w:t xml:space="preserve">at the end of the relevant </w:t>
      </w:r>
      <w:r w:rsidR="00D16FA9" w:rsidRPr="00F14AAF">
        <w:t>Project Milestone Remedy Period</w:t>
      </w:r>
      <w:r w:rsidR="009C5EA7" w:rsidRPr="009C5EA7">
        <w:t xml:space="preserve"> </w:t>
      </w:r>
      <w:r w:rsidR="009C5EA7">
        <w:t>and an Exceptional Issue does not apply</w:t>
      </w:r>
      <w:r w:rsidR="00D16FA9">
        <w:t xml:space="preserve">, The Company shall notify the </w:t>
      </w:r>
      <w:r w:rsidR="00E23583">
        <w:t>relevant TO</w:t>
      </w:r>
      <w:r w:rsidR="00A02F06">
        <w:t>(s)</w:t>
      </w:r>
      <w:r w:rsidR="00E23583">
        <w:t xml:space="preserve"> in writing </w:t>
      </w:r>
      <w:r w:rsidR="00CC0284">
        <w:t xml:space="preserve">when they issue </w:t>
      </w:r>
      <w:r w:rsidR="00E23583">
        <w:t xml:space="preserve">notice of termination </w:t>
      </w:r>
      <w:r w:rsidR="00CC0284">
        <w:t>to Users</w:t>
      </w:r>
      <w:r w:rsidR="00B77149">
        <w:t>.</w:t>
      </w:r>
    </w:p>
    <w:p w14:paraId="00A45453" w14:textId="1081084B" w:rsidR="007C61BF" w:rsidRDefault="00D67C7D" w:rsidP="00095432">
      <w:pPr>
        <w:pStyle w:val="Heading3"/>
        <w:tabs>
          <w:tab w:val="clear" w:pos="0"/>
          <w:tab w:val="num" w:pos="851"/>
        </w:tabs>
        <w:ind w:left="567" w:hanging="709"/>
      </w:pPr>
      <w:r>
        <w:t xml:space="preserve">Where Users are unable to comply with Construction Progression Milestones at the end of the </w:t>
      </w:r>
      <w:r w:rsidRPr="00F14AAF">
        <w:t>Project Milestone Remedy Period</w:t>
      </w:r>
      <w:r w:rsidR="00BF4FA4" w:rsidRPr="00BF4FA4">
        <w:t xml:space="preserve"> </w:t>
      </w:r>
      <w:r w:rsidR="00BF4FA4">
        <w:t>and an Exceptional Issue does not apply,</w:t>
      </w:r>
      <w:r>
        <w:t xml:space="preserve"> The Company is permitted to use </w:t>
      </w:r>
      <w:r w:rsidR="00A02F06">
        <w:t>its</w:t>
      </w:r>
      <w:r>
        <w:t xml:space="preserve"> discretion to terminate the User’s construction agreement.</w:t>
      </w:r>
      <w:r w:rsidR="00BF4FA4">
        <w:t xml:space="preserve"> </w:t>
      </w:r>
      <w:r w:rsidR="006F5395">
        <w:t xml:space="preserve">At this point, </w:t>
      </w:r>
      <w:r w:rsidR="00407501">
        <w:t>T</w:t>
      </w:r>
      <w:r w:rsidR="004B215F">
        <w:t>he Company</w:t>
      </w:r>
      <w:r w:rsidR="00117346">
        <w:t xml:space="preserve"> </w:t>
      </w:r>
      <w:r w:rsidR="004B215F">
        <w:t xml:space="preserve">shall </w:t>
      </w:r>
      <w:r w:rsidR="00407501">
        <w:t xml:space="preserve">notify </w:t>
      </w:r>
      <w:r w:rsidR="004B215F">
        <w:t>to the relevant TO</w:t>
      </w:r>
      <w:r w:rsidR="00A02F06">
        <w:t>(s)</w:t>
      </w:r>
      <w:r w:rsidR="00117346">
        <w:t xml:space="preserve"> </w:t>
      </w:r>
      <w:r w:rsidR="00383E26">
        <w:t xml:space="preserve">whether they intend to exercise their right to terminate </w:t>
      </w:r>
      <w:r w:rsidR="00117346">
        <w:t xml:space="preserve">or not, providing </w:t>
      </w:r>
      <w:r w:rsidR="00823823">
        <w:t xml:space="preserve">any supporting </w:t>
      </w:r>
      <w:r w:rsidR="00407501">
        <w:t>rationale</w:t>
      </w:r>
      <w:r w:rsidR="00823823">
        <w:t>.</w:t>
      </w:r>
    </w:p>
    <w:p w14:paraId="0CDD60D3" w14:textId="6FFF693A" w:rsidR="00F96A92" w:rsidRDefault="00F96A92" w:rsidP="00095432">
      <w:pPr>
        <w:pStyle w:val="Heading3"/>
        <w:tabs>
          <w:tab w:val="clear" w:pos="0"/>
          <w:tab w:val="num" w:pos="567"/>
        </w:tabs>
        <w:ind w:left="567" w:hanging="709"/>
      </w:pPr>
      <w:r>
        <w:t xml:space="preserve">The relevant </w:t>
      </w:r>
      <w:r w:rsidR="00EA2F4B">
        <w:t>TO</w:t>
      </w:r>
      <w:r w:rsidR="00A02F06">
        <w:t>(s)</w:t>
      </w:r>
      <w:r>
        <w:t xml:space="preserve"> </w:t>
      </w:r>
      <w:r w:rsidR="00A62E19">
        <w:t xml:space="preserve">may </w:t>
      </w:r>
      <w:r>
        <w:t>review The Company’s notification and provide a response</w:t>
      </w:r>
      <w:r w:rsidR="00CF4EFE">
        <w:t xml:space="preserve"> to </w:t>
      </w:r>
      <w:r w:rsidR="00AA6262">
        <w:t xml:space="preserve">support </w:t>
      </w:r>
      <w:r w:rsidR="00CF4EFE">
        <w:t>or challenge The Company’s stance</w:t>
      </w:r>
      <w:r w:rsidR="002F362E">
        <w:t xml:space="preserve">, along with </w:t>
      </w:r>
      <w:r w:rsidR="009F1A93">
        <w:t xml:space="preserve">any </w:t>
      </w:r>
      <w:r w:rsidR="00B11402">
        <w:t xml:space="preserve">relevant </w:t>
      </w:r>
      <w:r w:rsidR="002F362E">
        <w:t xml:space="preserve">supporting </w:t>
      </w:r>
      <w:r w:rsidR="002F362E">
        <w:lastRenderedPageBreak/>
        <w:t>justification</w:t>
      </w:r>
      <w:r w:rsidR="00CF4EFE">
        <w:t xml:space="preserve">. This should be submitted </w:t>
      </w:r>
      <w:r w:rsidR="00F010C7">
        <w:t xml:space="preserve">to The Company </w:t>
      </w:r>
      <w:r w:rsidR="005C0E7E">
        <w:t xml:space="preserve">at the earliest opportunity, but </w:t>
      </w:r>
      <w:r w:rsidR="008D673E">
        <w:t xml:space="preserve">no later than </w:t>
      </w:r>
      <w:r w:rsidR="0048782C">
        <w:t>5</w:t>
      </w:r>
      <w:r w:rsidR="00C34707">
        <w:t xml:space="preserve"> </w:t>
      </w:r>
      <w:r w:rsidR="006745AA">
        <w:t>business</w:t>
      </w:r>
      <w:r w:rsidR="00F010C7">
        <w:t xml:space="preserve"> </w:t>
      </w:r>
      <w:r w:rsidR="008D673E">
        <w:t xml:space="preserve">days after </w:t>
      </w:r>
      <w:r w:rsidR="0006261C">
        <w:t xml:space="preserve">The Company’s </w:t>
      </w:r>
      <w:r w:rsidR="00C71959">
        <w:t xml:space="preserve">original </w:t>
      </w:r>
      <w:r w:rsidR="004723E8">
        <w:t>notification under paragraph 3.</w:t>
      </w:r>
      <w:r w:rsidR="008E2986">
        <w:t>4</w:t>
      </w:r>
      <w:r w:rsidR="004723E8">
        <w:t>.</w:t>
      </w:r>
      <w:r w:rsidR="00B11402">
        <w:t>3</w:t>
      </w:r>
      <w:r w:rsidR="0006261C">
        <w:t xml:space="preserve">. </w:t>
      </w:r>
    </w:p>
    <w:p w14:paraId="5883A37C" w14:textId="75D8EF94" w:rsidR="00C71959" w:rsidRDefault="00C71959" w:rsidP="00852E48">
      <w:pPr>
        <w:pStyle w:val="Heading3"/>
        <w:tabs>
          <w:tab w:val="clear" w:pos="0"/>
          <w:tab w:val="num" w:pos="567"/>
        </w:tabs>
        <w:ind w:left="567" w:hanging="567"/>
      </w:pPr>
      <w:r>
        <w:t>The relevant TO</w:t>
      </w:r>
      <w:r w:rsidR="00A02F06">
        <w:t>(s)</w:t>
      </w:r>
      <w:r>
        <w:t xml:space="preserve"> shall assist The Company with any follow-up questions which may reasonably arise</w:t>
      </w:r>
      <w:r w:rsidR="00B11402">
        <w:t xml:space="preserve"> from their submission in 3.4.4</w:t>
      </w:r>
      <w:r>
        <w:t>.</w:t>
      </w:r>
    </w:p>
    <w:p w14:paraId="11014E93" w14:textId="4522737C" w:rsidR="0020211A" w:rsidRDefault="007E5FE9" w:rsidP="00852E48">
      <w:pPr>
        <w:pStyle w:val="Heading3"/>
        <w:tabs>
          <w:tab w:val="clear" w:pos="0"/>
          <w:tab w:val="num" w:pos="284"/>
        </w:tabs>
        <w:ind w:left="567" w:hanging="567"/>
      </w:pPr>
      <w:r>
        <w:t>The Company shall notify the relevant TO of their decision</w:t>
      </w:r>
      <w:r w:rsidRPr="005D0932">
        <w:t xml:space="preserve"> </w:t>
      </w:r>
      <w:r>
        <w:t>prior to advising the User. Where the relevant TO</w:t>
      </w:r>
      <w:r w:rsidR="00A02F06">
        <w:t>(s)</w:t>
      </w:r>
      <w:r>
        <w:t xml:space="preserve"> has a material concern and/or they disagree with The Company’s decision, the dispute resolution processes in STC Section H will apply</w:t>
      </w:r>
      <w:r w:rsidR="0020211A">
        <w:t>.</w:t>
      </w:r>
    </w:p>
    <w:p w14:paraId="10467510" w14:textId="5EFB297F" w:rsidR="002D433A" w:rsidRDefault="00C06BB8" w:rsidP="00852E48">
      <w:pPr>
        <w:pStyle w:val="Heading3"/>
        <w:tabs>
          <w:tab w:val="clear" w:pos="0"/>
          <w:tab w:val="num" w:pos="284"/>
        </w:tabs>
        <w:ind w:left="567" w:hanging="567"/>
      </w:pPr>
      <w:r>
        <w:t>Additionally, in accordance with paragraph 3.4.3, w</w:t>
      </w:r>
      <w:r w:rsidR="002D433A">
        <w:t xml:space="preserve">here The Company uses </w:t>
      </w:r>
      <w:r w:rsidR="00DE1FC8">
        <w:t>its</w:t>
      </w:r>
      <w:r w:rsidR="002D433A">
        <w:t xml:space="preserve"> discretion not to terminate a User’s Construction Agreement</w:t>
      </w:r>
      <w:r>
        <w:t xml:space="preserve">, they shall </w:t>
      </w:r>
      <w:r w:rsidR="002804AB">
        <w:t xml:space="preserve">notify </w:t>
      </w:r>
      <w:r>
        <w:t>the relevant TO</w:t>
      </w:r>
      <w:r w:rsidR="00A02F06">
        <w:t>(s)</w:t>
      </w:r>
      <w:r>
        <w:t xml:space="preserve"> </w:t>
      </w:r>
      <w:r w:rsidR="002804AB">
        <w:t xml:space="preserve">in writing </w:t>
      </w:r>
      <w:r>
        <w:t>of any expected amendments to Construction Agreements, referring to the processes in STCP18-1 as appropriate</w:t>
      </w:r>
      <w:r w:rsidR="002D433A">
        <w:t>.</w:t>
      </w:r>
      <w:r w:rsidR="002804AB">
        <w:t xml:space="preserve"> The relevant TO(s) shall acknowledge receipt of The Company’s notification within two Business Days and have a further three Business Days (i.e. five Business Days in total from the date of The Company’s original request) to provide confirmation of the extent of changes to a relevant Construction Agreement they would reasonably require </w:t>
      </w:r>
      <w:proofErr w:type="gramStart"/>
      <w:r w:rsidR="002804AB">
        <w:t>to reflect</w:t>
      </w:r>
      <w:proofErr w:type="gramEnd"/>
      <w:r w:rsidR="002804AB">
        <w:t xml:space="preserve"> The Company’s decision not to terminate.</w:t>
      </w:r>
    </w:p>
    <w:p w14:paraId="025FBC44" w14:textId="77777777" w:rsidR="00F27446" w:rsidRDefault="00F27446" w:rsidP="00F27446">
      <w:pPr>
        <w:pStyle w:val="Heading3"/>
        <w:numPr>
          <w:ilvl w:val="0"/>
          <w:numId w:val="0"/>
        </w:numPr>
      </w:pPr>
    </w:p>
    <w:p w14:paraId="02B59A41" w14:textId="049FFB24" w:rsidR="00F27446" w:rsidRDefault="007E3D03" w:rsidP="00F27446">
      <w:pPr>
        <w:pStyle w:val="Heading2"/>
      </w:pPr>
      <w:r>
        <w:t xml:space="preserve">Bilateral </w:t>
      </w:r>
      <w:r w:rsidR="001B4FA9">
        <w:t xml:space="preserve">negotiated </w:t>
      </w:r>
      <w:r w:rsidR="004F77AA">
        <w:t>milestones durations</w:t>
      </w:r>
    </w:p>
    <w:p w14:paraId="04DE2CCE" w14:textId="765BFCA9" w:rsidR="007E3D03" w:rsidRDefault="00CF4FE3" w:rsidP="00852E48">
      <w:pPr>
        <w:pStyle w:val="Heading3"/>
        <w:tabs>
          <w:tab w:val="clear" w:pos="0"/>
          <w:tab w:val="num" w:pos="142"/>
          <w:tab w:val="num" w:pos="851"/>
        </w:tabs>
        <w:ind w:left="567" w:hanging="851"/>
      </w:pPr>
      <w:r>
        <w:t xml:space="preserve">For </w:t>
      </w:r>
      <w:r w:rsidR="002D7473">
        <w:t xml:space="preserve">User </w:t>
      </w:r>
      <w:r w:rsidR="003C4DB5">
        <w:t xml:space="preserve">Progression </w:t>
      </w:r>
      <w:r w:rsidR="002D7473">
        <w:t xml:space="preserve">Milestone </w:t>
      </w:r>
      <w:r w:rsidR="004F77AA">
        <w:t xml:space="preserve">durations </w:t>
      </w:r>
      <w:r w:rsidR="002D7473">
        <w:t xml:space="preserve">which are set via </w:t>
      </w:r>
      <w:r w:rsidR="00D40634">
        <w:t>“bilatera</w:t>
      </w:r>
      <w:r w:rsidR="005D3D2F">
        <w:t>l</w:t>
      </w:r>
      <w:r w:rsidR="00D40634">
        <w:t xml:space="preserve"> negotiat</w:t>
      </w:r>
      <w:r w:rsidR="002D7473">
        <w:t>ion</w:t>
      </w:r>
      <w:r w:rsidR="00D40634">
        <w:t>”</w:t>
      </w:r>
      <w:r>
        <w:t xml:space="preserve">, </w:t>
      </w:r>
      <w:r w:rsidR="00791FC7">
        <w:t xml:space="preserve">if agreement does not occur with the User in the </w:t>
      </w:r>
      <w:r w:rsidR="00FB5504">
        <w:t xml:space="preserve">User’s </w:t>
      </w:r>
      <w:r w:rsidR="00D456D6">
        <w:t>offer</w:t>
      </w:r>
      <w:r w:rsidR="00791FC7">
        <w:t xml:space="preserve"> preparation period, T</w:t>
      </w:r>
      <w:r>
        <w:t>he Company shall take the relevant TO</w:t>
      </w:r>
      <w:r w:rsidR="00A02F06">
        <w:t>(s)</w:t>
      </w:r>
      <w:r>
        <w:t>’s position into account when</w:t>
      </w:r>
      <w:r w:rsidR="00D456D6">
        <w:t xml:space="preserve"> setting the milestone durations in the relevant offer. </w:t>
      </w:r>
      <w:r>
        <w:t xml:space="preserve"> </w:t>
      </w:r>
    </w:p>
    <w:p w14:paraId="358F4AFE" w14:textId="77777777" w:rsidR="00226A81" w:rsidRDefault="00226A81" w:rsidP="00852E48">
      <w:pPr>
        <w:pStyle w:val="Heading3"/>
        <w:numPr>
          <w:ilvl w:val="0"/>
          <w:numId w:val="0"/>
        </w:numPr>
        <w:tabs>
          <w:tab w:val="num" w:pos="142"/>
        </w:tabs>
        <w:ind w:left="567" w:hanging="851"/>
      </w:pPr>
    </w:p>
    <w:p w14:paraId="4CE9A9C0" w14:textId="3A861289" w:rsidR="00226A81" w:rsidRDefault="00226A81" w:rsidP="00852E48">
      <w:pPr>
        <w:pStyle w:val="Heading2"/>
        <w:tabs>
          <w:tab w:val="num" w:pos="142"/>
        </w:tabs>
        <w:ind w:left="567"/>
      </w:pPr>
      <w:r>
        <w:t>Implementation</w:t>
      </w:r>
    </w:p>
    <w:p w14:paraId="446FB16B" w14:textId="3FCA1B0B" w:rsidR="00226A81" w:rsidRPr="007D0A68" w:rsidRDefault="00226A81" w:rsidP="00852E48">
      <w:pPr>
        <w:pStyle w:val="Heading3"/>
        <w:keepLines/>
        <w:tabs>
          <w:tab w:val="clear" w:pos="0"/>
          <w:tab w:val="num" w:pos="142"/>
        </w:tabs>
        <w:ind w:left="567" w:hanging="851"/>
        <w:jc w:val="both"/>
      </w:pPr>
      <w:r>
        <w:t xml:space="preserve">The Company shall </w:t>
      </w:r>
      <w:r w:rsidR="009D3E52">
        <w:t xml:space="preserve">take reasonable steps to consult </w:t>
      </w:r>
      <w:r w:rsidR="0050331B">
        <w:t xml:space="preserve">in a timely manner </w:t>
      </w:r>
      <w:r w:rsidR="009D3E52">
        <w:t>with relevant TO</w:t>
      </w:r>
      <w:r w:rsidR="0050331B">
        <w:t>(</w:t>
      </w:r>
      <w:r w:rsidR="009D3E52">
        <w:t>s</w:t>
      </w:r>
      <w:r w:rsidR="0050331B">
        <w:t>)</w:t>
      </w:r>
      <w:r w:rsidR="009D3E52">
        <w:t xml:space="preserve"> </w:t>
      </w:r>
      <w:r w:rsidR="0050331B">
        <w:t xml:space="preserve">on the process to </w:t>
      </w:r>
      <w:r w:rsidR="007D0A68">
        <w:t xml:space="preserve">consider </w:t>
      </w:r>
      <w:r w:rsidR="0050331B">
        <w:t>amend</w:t>
      </w:r>
      <w:r w:rsidR="007D0A68">
        <w:t>ment</w:t>
      </w:r>
      <w:r w:rsidR="00932528">
        <w:t>s</w:t>
      </w:r>
      <w:r w:rsidR="007D0A68">
        <w:t xml:space="preserve"> </w:t>
      </w:r>
      <w:r w:rsidR="00932528">
        <w:t xml:space="preserve">to </w:t>
      </w:r>
      <w:r w:rsidR="007D0A68">
        <w:t xml:space="preserve">an </w:t>
      </w:r>
      <w:r w:rsidR="0050331B" w:rsidRPr="0050331B">
        <w:t>Existing CMP376 Construction Agreement</w:t>
      </w:r>
      <w:r w:rsidR="0050331B">
        <w:t xml:space="preserve"> </w:t>
      </w:r>
      <w:r w:rsidR="00932528">
        <w:t xml:space="preserve">to add </w:t>
      </w:r>
      <w:r w:rsidR="009D3E52" w:rsidRPr="007D0A68">
        <w:t>User Progression Milestones</w:t>
      </w:r>
      <w:r w:rsidR="00932528">
        <w:t xml:space="preserve">. </w:t>
      </w:r>
      <w:r w:rsidR="00197446">
        <w:t xml:space="preserve">In particular, this </w:t>
      </w:r>
      <w:r w:rsidR="007D0A68">
        <w:t>includ</w:t>
      </w:r>
      <w:r w:rsidR="00932528">
        <w:t>es any progress</w:t>
      </w:r>
      <w:r w:rsidR="00197446">
        <w:t xml:space="preserve"> or </w:t>
      </w:r>
      <w:r w:rsidR="00932528">
        <w:t xml:space="preserve">viability assessments of </w:t>
      </w:r>
      <w:r w:rsidR="00197446">
        <w:t xml:space="preserve">amendments to </w:t>
      </w:r>
      <w:r w:rsidR="00932528" w:rsidRPr="0050331B">
        <w:t>Existing CMP376 Construction Agreement</w:t>
      </w:r>
      <w:r w:rsidR="00197446">
        <w:t>s</w:t>
      </w:r>
      <w:r w:rsidR="00932528">
        <w:t xml:space="preserve"> which have a Completion Date within two years of </w:t>
      </w:r>
      <w:r w:rsidR="00197446">
        <w:t xml:space="preserve">the </w:t>
      </w:r>
      <w:r w:rsidR="00197446" w:rsidRPr="00197446">
        <w:rPr>
          <w:rFonts w:cs="Arial"/>
          <w:lang w:val="x-none" w:eastAsia="en-GB"/>
        </w:rPr>
        <w:t>CMP376 Implementation Date</w:t>
      </w:r>
      <w:r w:rsidR="00197446">
        <w:rPr>
          <w:rFonts w:cs="Arial"/>
          <w:lang w:eastAsia="en-GB"/>
        </w:rPr>
        <w:t>.</w:t>
      </w:r>
    </w:p>
    <w:sectPr w:rsidR="00226A81" w:rsidRPr="007D0A68">
      <w:headerReference w:type="default" r:id="rId11"/>
      <w:footerReference w:type="default" r:id="rId12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0B043" w14:textId="77777777" w:rsidR="0011058A" w:rsidRDefault="0011058A">
      <w:r>
        <w:separator/>
      </w:r>
    </w:p>
  </w:endnote>
  <w:endnote w:type="continuationSeparator" w:id="0">
    <w:p w14:paraId="5DBD266A" w14:textId="77777777" w:rsidR="0011058A" w:rsidRDefault="00110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91685" w14:textId="77777777" w:rsidR="00E02857" w:rsidRDefault="00E02857">
    <w:pPr>
      <w:pStyle w:val="Footer"/>
    </w:pP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2155C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72155C">
      <w:rPr>
        <w:rStyle w:val="PageNumber"/>
        <w:noProof/>
      </w:rPr>
      <w:t>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70BCE" w14:textId="77777777" w:rsidR="0011058A" w:rsidRDefault="0011058A">
      <w:r>
        <w:separator/>
      </w:r>
    </w:p>
  </w:footnote>
  <w:footnote w:type="continuationSeparator" w:id="0">
    <w:p w14:paraId="3C085583" w14:textId="77777777" w:rsidR="0011058A" w:rsidRDefault="00110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49E93" w14:textId="31E3F18F" w:rsidR="00E02857" w:rsidRDefault="00E02857">
    <w:pPr>
      <w:pStyle w:val="Header"/>
      <w:rPr>
        <w:snapToGrid w:val="0"/>
      </w:rPr>
    </w:pPr>
    <w:r>
      <w:rPr>
        <w:snapToGrid w:val="0"/>
      </w:rPr>
      <w:t>STCP 18-</w:t>
    </w:r>
    <w:r w:rsidR="00A418F2">
      <w:rPr>
        <w:snapToGrid w:val="0"/>
      </w:rPr>
      <w:t>7</w:t>
    </w:r>
    <w:r>
      <w:rPr>
        <w:snapToGrid w:val="0"/>
      </w:rPr>
      <w:t xml:space="preserve"> </w:t>
    </w:r>
    <w:r w:rsidR="00AD5EF4">
      <w:rPr>
        <w:snapToGrid w:val="0"/>
      </w:rPr>
      <w:t>Queue Management Coordination</w:t>
    </w:r>
  </w:p>
  <w:p w14:paraId="3A7B9A69" w14:textId="59B22860" w:rsidR="00E02857" w:rsidRDefault="00E02857">
    <w:pPr>
      <w:pStyle w:val="Header"/>
    </w:pPr>
    <w:r w:rsidRPr="00F34DB3">
      <w:rPr>
        <w:snapToGrid w:val="0"/>
      </w:rPr>
      <w:t>Issue 00</w:t>
    </w:r>
    <w:r w:rsidR="00A418F2">
      <w:rPr>
        <w:snapToGrid w:val="0"/>
      </w:rPr>
      <w:t>1</w:t>
    </w:r>
    <w:r w:rsidRPr="00F34DB3">
      <w:rPr>
        <w:snapToGrid w:val="0"/>
      </w:rPr>
      <w:t xml:space="preserve"> </w:t>
    </w:r>
    <w:r w:rsidR="00867786" w:rsidRPr="00F34DB3">
      <w:rPr>
        <w:snapToGrid w:val="0"/>
      </w:rPr>
      <w:t>–</w:t>
    </w:r>
    <w:r w:rsidRPr="00F34DB3">
      <w:rPr>
        <w:snapToGrid w:val="0"/>
      </w:rPr>
      <w:t xml:space="preserve"> </w:t>
    </w:r>
    <w:r w:rsidR="0060198B">
      <w:rPr>
        <w:snapToGrid w:val="0"/>
      </w:rPr>
      <w:t>13 March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9143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2820AC"/>
    <w:multiLevelType w:val="multilevel"/>
    <w:tmpl w:val="4EC2C220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851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2" w15:restartNumberingAfterBreak="0">
    <w:nsid w:val="09F949D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EBC053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67F4728"/>
    <w:multiLevelType w:val="hybridMultilevel"/>
    <w:tmpl w:val="802A42F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4923A1"/>
    <w:multiLevelType w:val="hybridMultilevel"/>
    <w:tmpl w:val="2362AD1C"/>
    <w:lvl w:ilvl="0" w:tplc="0809000F">
      <w:start w:val="1"/>
      <w:numFmt w:val="decimal"/>
      <w:lvlText w:val="%1."/>
      <w:lvlJc w:val="left"/>
      <w:pPr>
        <w:ind w:left="778" w:hanging="360"/>
      </w:pPr>
    </w:lvl>
    <w:lvl w:ilvl="1" w:tplc="08090019" w:tentative="1">
      <w:start w:val="1"/>
      <w:numFmt w:val="lowerLetter"/>
      <w:lvlText w:val="%2."/>
      <w:lvlJc w:val="left"/>
      <w:pPr>
        <w:ind w:left="1498" w:hanging="360"/>
      </w:pPr>
    </w:lvl>
    <w:lvl w:ilvl="2" w:tplc="0809001B" w:tentative="1">
      <w:start w:val="1"/>
      <w:numFmt w:val="lowerRoman"/>
      <w:lvlText w:val="%3."/>
      <w:lvlJc w:val="right"/>
      <w:pPr>
        <w:ind w:left="2218" w:hanging="180"/>
      </w:pPr>
    </w:lvl>
    <w:lvl w:ilvl="3" w:tplc="0809000F" w:tentative="1">
      <w:start w:val="1"/>
      <w:numFmt w:val="decimal"/>
      <w:lvlText w:val="%4."/>
      <w:lvlJc w:val="left"/>
      <w:pPr>
        <w:ind w:left="2938" w:hanging="360"/>
      </w:pPr>
    </w:lvl>
    <w:lvl w:ilvl="4" w:tplc="08090019" w:tentative="1">
      <w:start w:val="1"/>
      <w:numFmt w:val="lowerLetter"/>
      <w:lvlText w:val="%5."/>
      <w:lvlJc w:val="left"/>
      <w:pPr>
        <w:ind w:left="3658" w:hanging="360"/>
      </w:pPr>
    </w:lvl>
    <w:lvl w:ilvl="5" w:tplc="0809001B" w:tentative="1">
      <w:start w:val="1"/>
      <w:numFmt w:val="lowerRoman"/>
      <w:lvlText w:val="%6."/>
      <w:lvlJc w:val="right"/>
      <w:pPr>
        <w:ind w:left="4378" w:hanging="180"/>
      </w:pPr>
    </w:lvl>
    <w:lvl w:ilvl="6" w:tplc="0809000F" w:tentative="1">
      <w:start w:val="1"/>
      <w:numFmt w:val="decimal"/>
      <w:lvlText w:val="%7."/>
      <w:lvlJc w:val="left"/>
      <w:pPr>
        <w:ind w:left="5098" w:hanging="360"/>
      </w:pPr>
    </w:lvl>
    <w:lvl w:ilvl="7" w:tplc="08090019" w:tentative="1">
      <w:start w:val="1"/>
      <w:numFmt w:val="lowerLetter"/>
      <w:lvlText w:val="%8."/>
      <w:lvlJc w:val="left"/>
      <w:pPr>
        <w:ind w:left="5818" w:hanging="360"/>
      </w:pPr>
    </w:lvl>
    <w:lvl w:ilvl="8" w:tplc="08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1D34067E"/>
    <w:multiLevelType w:val="hybridMultilevel"/>
    <w:tmpl w:val="7AB87B1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B277A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1AC0075"/>
    <w:multiLevelType w:val="multilevel"/>
    <w:tmpl w:val="5B1E06B2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303BBD"/>
    <w:multiLevelType w:val="multilevel"/>
    <w:tmpl w:val="EE48C1C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376B538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7993362"/>
    <w:multiLevelType w:val="multilevel"/>
    <w:tmpl w:val="EE48C1C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3EF9206B"/>
    <w:multiLevelType w:val="multilevel"/>
    <w:tmpl w:val="AD680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7C6410A"/>
    <w:multiLevelType w:val="hybridMultilevel"/>
    <w:tmpl w:val="A43AE35A"/>
    <w:lvl w:ilvl="0" w:tplc="29A4C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38BC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261D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163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3C0D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40EE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E0D8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0FA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900C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9972B5"/>
    <w:multiLevelType w:val="hybridMultilevel"/>
    <w:tmpl w:val="C610C86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6143FF"/>
    <w:multiLevelType w:val="multilevel"/>
    <w:tmpl w:val="3B08045C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 w15:restartNumberingAfterBreak="0">
    <w:nsid w:val="615723CD"/>
    <w:multiLevelType w:val="multilevel"/>
    <w:tmpl w:val="EE48C1C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62784E83"/>
    <w:multiLevelType w:val="multilevel"/>
    <w:tmpl w:val="6C46109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6B4B65BA"/>
    <w:multiLevelType w:val="hybridMultilevel"/>
    <w:tmpl w:val="A7283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3A491D"/>
    <w:multiLevelType w:val="hybridMultilevel"/>
    <w:tmpl w:val="3A009F30"/>
    <w:lvl w:ilvl="0" w:tplc="A4B2A89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BE0132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C0E214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28E5F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2E9C9BE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985C9A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40B012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8403E6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E1B097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D2F4BAA"/>
    <w:multiLevelType w:val="multilevel"/>
    <w:tmpl w:val="01EC28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369452343">
    <w:abstractNumId w:val="15"/>
  </w:num>
  <w:num w:numId="2" w16cid:durableId="1744719821">
    <w:abstractNumId w:val="7"/>
  </w:num>
  <w:num w:numId="3" w16cid:durableId="721098661">
    <w:abstractNumId w:val="13"/>
  </w:num>
  <w:num w:numId="4" w16cid:durableId="757869454">
    <w:abstractNumId w:val="19"/>
  </w:num>
  <w:num w:numId="5" w16cid:durableId="1270895762">
    <w:abstractNumId w:val="3"/>
  </w:num>
  <w:num w:numId="6" w16cid:durableId="142041743">
    <w:abstractNumId w:val="0"/>
  </w:num>
  <w:num w:numId="7" w16cid:durableId="939878043">
    <w:abstractNumId w:val="2"/>
  </w:num>
  <w:num w:numId="8" w16cid:durableId="676349422">
    <w:abstractNumId w:val="10"/>
  </w:num>
  <w:num w:numId="9" w16cid:durableId="306974789">
    <w:abstractNumId w:val="4"/>
  </w:num>
  <w:num w:numId="10" w16cid:durableId="1154568471">
    <w:abstractNumId w:val="6"/>
  </w:num>
  <w:num w:numId="11" w16cid:durableId="1837576735">
    <w:abstractNumId w:val="5"/>
  </w:num>
  <w:num w:numId="12" w16cid:durableId="845293912">
    <w:abstractNumId w:val="18"/>
  </w:num>
  <w:num w:numId="13" w16cid:durableId="1883975084">
    <w:abstractNumId w:val="14"/>
  </w:num>
  <w:num w:numId="14" w16cid:durableId="295911639">
    <w:abstractNumId w:val="17"/>
  </w:num>
  <w:num w:numId="15" w16cid:durableId="149105896">
    <w:abstractNumId w:val="20"/>
  </w:num>
  <w:num w:numId="16" w16cid:durableId="836534141">
    <w:abstractNumId w:val="11"/>
  </w:num>
  <w:num w:numId="17" w16cid:durableId="215170787">
    <w:abstractNumId w:val="9"/>
  </w:num>
  <w:num w:numId="18" w16cid:durableId="824125196">
    <w:abstractNumId w:val="16"/>
  </w:num>
  <w:num w:numId="19" w16cid:durableId="462239110">
    <w:abstractNumId w:val="1"/>
  </w:num>
  <w:num w:numId="20" w16cid:durableId="620960421">
    <w:abstractNumId w:val="15"/>
  </w:num>
  <w:num w:numId="21" w16cid:durableId="996810293">
    <w:abstractNumId w:val="15"/>
  </w:num>
  <w:num w:numId="22" w16cid:durableId="2000843735">
    <w:abstractNumId w:val="15"/>
  </w:num>
  <w:num w:numId="23" w16cid:durableId="554118814">
    <w:abstractNumId w:val="15"/>
  </w:num>
  <w:num w:numId="24" w16cid:durableId="1432968721">
    <w:abstractNumId w:val="15"/>
  </w:num>
  <w:num w:numId="25" w16cid:durableId="173810933">
    <w:abstractNumId w:val="15"/>
  </w:num>
  <w:num w:numId="26" w16cid:durableId="441457065">
    <w:abstractNumId w:val="15"/>
  </w:num>
  <w:num w:numId="27" w16cid:durableId="1511262902">
    <w:abstractNumId w:val="15"/>
  </w:num>
  <w:num w:numId="28" w16cid:durableId="1012806789">
    <w:abstractNumId w:val="15"/>
  </w:num>
  <w:num w:numId="29" w16cid:durableId="267085901">
    <w:abstractNumId w:val="15"/>
  </w:num>
  <w:num w:numId="30" w16cid:durableId="599797500">
    <w:abstractNumId w:val="8"/>
  </w:num>
  <w:num w:numId="31" w16cid:durableId="118262170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teve Baker [NESO]">
    <w15:presenceInfo w15:providerId="AD" w15:userId="S::stephen.baker@neso.energy::d8a94d33-3c4b-4616-9146-4f33804c06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17F"/>
    <w:rsid w:val="000115F6"/>
    <w:rsid w:val="000136C0"/>
    <w:rsid w:val="00030AF7"/>
    <w:rsid w:val="00036FFC"/>
    <w:rsid w:val="00040216"/>
    <w:rsid w:val="00041A40"/>
    <w:rsid w:val="000453C6"/>
    <w:rsid w:val="00051061"/>
    <w:rsid w:val="00057B80"/>
    <w:rsid w:val="00060960"/>
    <w:rsid w:val="00061087"/>
    <w:rsid w:val="0006261C"/>
    <w:rsid w:val="00066785"/>
    <w:rsid w:val="00067C04"/>
    <w:rsid w:val="00071439"/>
    <w:rsid w:val="00073A9B"/>
    <w:rsid w:val="0008492C"/>
    <w:rsid w:val="00091E87"/>
    <w:rsid w:val="00095432"/>
    <w:rsid w:val="000954FE"/>
    <w:rsid w:val="000A1CB8"/>
    <w:rsid w:val="000A1FF2"/>
    <w:rsid w:val="000A56F4"/>
    <w:rsid w:val="000A79BE"/>
    <w:rsid w:val="000B2BFD"/>
    <w:rsid w:val="000B3081"/>
    <w:rsid w:val="000C7F19"/>
    <w:rsid w:val="000D01DA"/>
    <w:rsid w:val="000D3CA6"/>
    <w:rsid w:val="000D73FA"/>
    <w:rsid w:val="000D77F5"/>
    <w:rsid w:val="000F4E5D"/>
    <w:rsid w:val="000F6AA6"/>
    <w:rsid w:val="00100356"/>
    <w:rsid w:val="00101C88"/>
    <w:rsid w:val="00102BAF"/>
    <w:rsid w:val="0010339F"/>
    <w:rsid w:val="0011058A"/>
    <w:rsid w:val="0011226B"/>
    <w:rsid w:val="00114EAC"/>
    <w:rsid w:val="001157C0"/>
    <w:rsid w:val="00117346"/>
    <w:rsid w:val="00117781"/>
    <w:rsid w:val="00124650"/>
    <w:rsid w:val="00124AA5"/>
    <w:rsid w:val="001300CC"/>
    <w:rsid w:val="001360B0"/>
    <w:rsid w:val="00137E4F"/>
    <w:rsid w:val="00142EBE"/>
    <w:rsid w:val="001532B5"/>
    <w:rsid w:val="00157D3A"/>
    <w:rsid w:val="0016255A"/>
    <w:rsid w:val="00164B5D"/>
    <w:rsid w:val="00190A9C"/>
    <w:rsid w:val="00193C61"/>
    <w:rsid w:val="00195AB9"/>
    <w:rsid w:val="00197446"/>
    <w:rsid w:val="001A4C87"/>
    <w:rsid w:val="001B117F"/>
    <w:rsid w:val="001B2DFB"/>
    <w:rsid w:val="001B4FA9"/>
    <w:rsid w:val="001B5AA3"/>
    <w:rsid w:val="001B6FDE"/>
    <w:rsid w:val="001C58F2"/>
    <w:rsid w:val="001D0E9E"/>
    <w:rsid w:val="001D155D"/>
    <w:rsid w:val="001D3CF4"/>
    <w:rsid w:val="001F3CD5"/>
    <w:rsid w:val="0020211A"/>
    <w:rsid w:val="002223B3"/>
    <w:rsid w:val="00224AE2"/>
    <w:rsid w:val="00226A81"/>
    <w:rsid w:val="00231522"/>
    <w:rsid w:val="00231C39"/>
    <w:rsid w:val="00233173"/>
    <w:rsid w:val="00235E86"/>
    <w:rsid w:val="00236061"/>
    <w:rsid w:val="00242CB7"/>
    <w:rsid w:val="00246B09"/>
    <w:rsid w:val="0025622D"/>
    <w:rsid w:val="0026018A"/>
    <w:rsid w:val="00261FB3"/>
    <w:rsid w:val="002634BC"/>
    <w:rsid w:val="0027336C"/>
    <w:rsid w:val="002804AB"/>
    <w:rsid w:val="00296FBB"/>
    <w:rsid w:val="002A4145"/>
    <w:rsid w:val="002A6620"/>
    <w:rsid w:val="002B0044"/>
    <w:rsid w:val="002B4678"/>
    <w:rsid w:val="002B7F18"/>
    <w:rsid w:val="002C1D25"/>
    <w:rsid w:val="002C2B74"/>
    <w:rsid w:val="002C4F2C"/>
    <w:rsid w:val="002D433A"/>
    <w:rsid w:val="002D7473"/>
    <w:rsid w:val="002E6CC5"/>
    <w:rsid w:val="002F362E"/>
    <w:rsid w:val="002F38D4"/>
    <w:rsid w:val="002F6934"/>
    <w:rsid w:val="00303503"/>
    <w:rsid w:val="00305B5D"/>
    <w:rsid w:val="00313CDB"/>
    <w:rsid w:val="00320AE6"/>
    <w:rsid w:val="00321F36"/>
    <w:rsid w:val="00327932"/>
    <w:rsid w:val="00327B97"/>
    <w:rsid w:val="00350367"/>
    <w:rsid w:val="00362432"/>
    <w:rsid w:val="00370E07"/>
    <w:rsid w:val="00375431"/>
    <w:rsid w:val="00375942"/>
    <w:rsid w:val="00380126"/>
    <w:rsid w:val="00383E26"/>
    <w:rsid w:val="0038500E"/>
    <w:rsid w:val="0038505F"/>
    <w:rsid w:val="00385182"/>
    <w:rsid w:val="00390C60"/>
    <w:rsid w:val="00394224"/>
    <w:rsid w:val="003A1B37"/>
    <w:rsid w:val="003B029F"/>
    <w:rsid w:val="003B2C59"/>
    <w:rsid w:val="003B5593"/>
    <w:rsid w:val="003C4DB5"/>
    <w:rsid w:val="003D4452"/>
    <w:rsid w:val="003E1233"/>
    <w:rsid w:val="003E264A"/>
    <w:rsid w:val="003F2FEC"/>
    <w:rsid w:val="004009ED"/>
    <w:rsid w:val="00405FC6"/>
    <w:rsid w:val="00407501"/>
    <w:rsid w:val="00411399"/>
    <w:rsid w:val="00417279"/>
    <w:rsid w:val="004342E8"/>
    <w:rsid w:val="00436AED"/>
    <w:rsid w:val="0044270F"/>
    <w:rsid w:val="004610E8"/>
    <w:rsid w:val="00472138"/>
    <w:rsid w:val="004723E8"/>
    <w:rsid w:val="004740F5"/>
    <w:rsid w:val="004742CE"/>
    <w:rsid w:val="00483FC1"/>
    <w:rsid w:val="00485490"/>
    <w:rsid w:val="00487616"/>
    <w:rsid w:val="0048782C"/>
    <w:rsid w:val="0049361D"/>
    <w:rsid w:val="004A0E30"/>
    <w:rsid w:val="004B215F"/>
    <w:rsid w:val="004B3775"/>
    <w:rsid w:val="004C0BE9"/>
    <w:rsid w:val="004D051C"/>
    <w:rsid w:val="004E17E4"/>
    <w:rsid w:val="004E3C80"/>
    <w:rsid w:val="004F77AA"/>
    <w:rsid w:val="0050331B"/>
    <w:rsid w:val="0050411A"/>
    <w:rsid w:val="00516B50"/>
    <w:rsid w:val="005367CD"/>
    <w:rsid w:val="00545932"/>
    <w:rsid w:val="005474D7"/>
    <w:rsid w:val="00550861"/>
    <w:rsid w:val="005554CD"/>
    <w:rsid w:val="00561432"/>
    <w:rsid w:val="00566BF9"/>
    <w:rsid w:val="00575B05"/>
    <w:rsid w:val="00576CF3"/>
    <w:rsid w:val="00582EBD"/>
    <w:rsid w:val="00583A8B"/>
    <w:rsid w:val="0059696A"/>
    <w:rsid w:val="005A005C"/>
    <w:rsid w:val="005A53A3"/>
    <w:rsid w:val="005B2B8D"/>
    <w:rsid w:val="005B5C36"/>
    <w:rsid w:val="005B6778"/>
    <w:rsid w:val="005B7CB8"/>
    <w:rsid w:val="005C0E7E"/>
    <w:rsid w:val="005C7FE9"/>
    <w:rsid w:val="005D0932"/>
    <w:rsid w:val="005D3D2F"/>
    <w:rsid w:val="005D7794"/>
    <w:rsid w:val="005E1C8E"/>
    <w:rsid w:val="005E5E7F"/>
    <w:rsid w:val="005E71B8"/>
    <w:rsid w:val="005F0E96"/>
    <w:rsid w:val="005F1FB4"/>
    <w:rsid w:val="005F68BA"/>
    <w:rsid w:val="0060198B"/>
    <w:rsid w:val="006024C2"/>
    <w:rsid w:val="00607E07"/>
    <w:rsid w:val="0061400D"/>
    <w:rsid w:val="00615D1C"/>
    <w:rsid w:val="0061604C"/>
    <w:rsid w:val="00616639"/>
    <w:rsid w:val="00620129"/>
    <w:rsid w:val="006204B6"/>
    <w:rsid w:val="00633112"/>
    <w:rsid w:val="00634D79"/>
    <w:rsid w:val="00636482"/>
    <w:rsid w:val="0063676E"/>
    <w:rsid w:val="006416E2"/>
    <w:rsid w:val="00651B6D"/>
    <w:rsid w:val="006534BB"/>
    <w:rsid w:val="00662966"/>
    <w:rsid w:val="0066419C"/>
    <w:rsid w:val="006673A6"/>
    <w:rsid w:val="00673F6B"/>
    <w:rsid w:val="006745AA"/>
    <w:rsid w:val="00686CA8"/>
    <w:rsid w:val="00687EE4"/>
    <w:rsid w:val="006906CD"/>
    <w:rsid w:val="00695553"/>
    <w:rsid w:val="006A506A"/>
    <w:rsid w:val="006A63DD"/>
    <w:rsid w:val="006A65EF"/>
    <w:rsid w:val="006A74E6"/>
    <w:rsid w:val="006A7BC1"/>
    <w:rsid w:val="006B3FBA"/>
    <w:rsid w:val="006B443B"/>
    <w:rsid w:val="006B48CB"/>
    <w:rsid w:val="006B4E7A"/>
    <w:rsid w:val="006B73DD"/>
    <w:rsid w:val="006C309F"/>
    <w:rsid w:val="006F5395"/>
    <w:rsid w:val="00706CF9"/>
    <w:rsid w:val="007100F6"/>
    <w:rsid w:val="00711896"/>
    <w:rsid w:val="00720356"/>
    <w:rsid w:val="00720F82"/>
    <w:rsid w:val="0072155C"/>
    <w:rsid w:val="00731831"/>
    <w:rsid w:val="00735136"/>
    <w:rsid w:val="00744BC2"/>
    <w:rsid w:val="0075213F"/>
    <w:rsid w:val="00755704"/>
    <w:rsid w:val="007559D3"/>
    <w:rsid w:val="007571D6"/>
    <w:rsid w:val="00764242"/>
    <w:rsid w:val="00766349"/>
    <w:rsid w:val="00773476"/>
    <w:rsid w:val="007779B1"/>
    <w:rsid w:val="00782705"/>
    <w:rsid w:val="00791308"/>
    <w:rsid w:val="00791FC7"/>
    <w:rsid w:val="00795E92"/>
    <w:rsid w:val="007A1F2E"/>
    <w:rsid w:val="007A30C2"/>
    <w:rsid w:val="007A5CC1"/>
    <w:rsid w:val="007A748F"/>
    <w:rsid w:val="007C010A"/>
    <w:rsid w:val="007C14A0"/>
    <w:rsid w:val="007C1B04"/>
    <w:rsid w:val="007C1DDE"/>
    <w:rsid w:val="007C38A6"/>
    <w:rsid w:val="007C3B67"/>
    <w:rsid w:val="007C523E"/>
    <w:rsid w:val="007C61BF"/>
    <w:rsid w:val="007C6972"/>
    <w:rsid w:val="007D0A68"/>
    <w:rsid w:val="007D18D6"/>
    <w:rsid w:val="007E3542"/>
    <w:rsid w:val="007E3D03"/>
    <w:rsid w:val="007E5FE9"/>
    <w:rsid w:val="007E724E"/>
    <w:rsid w:val="007F1CC2"/>
    <w:rsid w:val="007F23C4"/>
    <w:rsid w:val="00804039"/>
    <w:rsid w:val="0080684B"/>
    <w:rsid w:val="008070C6"/>
    <w:rsid w:val="00812E51"/>
    <w:rsid w:val="00816002"/>
    <w:rsid w:val="00822D6E"/>
    <w:rsid w:val="00823823"/>
    <w:rsid w:val="008264DB"/>
    <w:rsid w:val="008403C9"/>
    <w:rsid w:val="00843A9E"/>
    <w:rsid w:val="0084502B"/>
    <w:rsid w:val="00852E48"/>
    <w:rsid w:val="00867786"/>
    <w:rsid w:val="008735BC"/>
    <w:rsid w:val="00876260"/>
    <w:rsid w:val="00877021"/>
    <w:rsid w:val="00883ABD"/>
    <w:rsid w:val="008A1155"/>
    <w:rsid w:val="008A1546"/>
    <w:rsid w:val="008A7472"/>
    <w:rsid w:val="008B1E8D"/>
    <w:rsid w:val="008B2E8C"/>
    <w:rsid w:val="008B5382"/>
    <w:rsid w:val="008C62E8"/>
    <w:rsid w:val="008D0373"/>
    <w:rsid w:val="008D2B83"/>
    <w:rsid w:val="008D2D3A"/>
    <w:rsid w:val="008D673E"/>
    <w:rsid w:val="008E0448"/>
    <w:rsid w:val="008E162D"/>
    <w:rsid w:val="008E2986"/>
    <w:rsid w:val="008E2F53"/>
    <w:rsid w:val="008F02A2"/>
    <w:rsid w:val="008F1AFE"/>
    <w:rsid w:val="008F1E0E"/>
    <w:rsid w:val="008F6563"/>
    <w:rsid w:val="009060E7"/>
    <w:rsid w:val="00913A08"/>
    <w:rsid w:val="0091676F"/>
    <w:rsid w:val="00920EB2"/>
    <w:rsid w:val="00922925"/>
    <w:rsid w:val="0092293C"/>
    <w:rsid w:val="00925E63"/>
    <w:rsid w:val="00930E89"/>
    <w:rsid w:val="00932528"/>
    <w:rsid w:val="009426C6"/>
    <w:rsid w:val="00950784"/>
    <w:rsid w:val="0095238A"/>
    <w:rsid w:val="009643B9"/>
    <w:rsid w:val="00967310"/>
    <w:rsid w:val="00967F25"/>
    <w:rsid w:val="00970A48"/>
    <w:rsid w:val="00980E61"/>
    <w:rsid w:val="009834EC"/>
    <w:rsid w:val="00983BC5"/>
    <w:rsid w:val="00987EE1"/>
    <w:rsid w:val="00990E03"/>
    <w:rsid w:val="009954D7"/>
    <w:rsid w:val="009A5037"/>
    <w:rsid w:val="009A6FBF"/>
    <w:rsid w:val="009B382A"/>
    <w:rsid w:val="009B6F3B"/>
    <w:rsid w:val="009C5EA7"/>
    <w:rsid w:val="009D3E52"/>
    <w:rsid w:val="009D4AA9"/>
    <w:rsid w:val="009E05E5"/>
    <w:rsid w:val="009E654E"/>
    <w:rsid w:val="009F10C6"/>
    <w:rsid w:val="009F1A93"/>
    <w:rsid w:val="00A018A6"/>
    <w:rsid w:val="00A02F06"/>
    <w:rsid w:val="00A175A7"/>
    <w:rsid w:val="00A217FB"/>
    <w:rsid w:val="00A25CF3"/>
    <w:rsid w:val="00A374DF"/>
    <w:rsid w:val="00A418F2"/>
    <w:rsid w:val="00A42696"/>
    <w:rsid w:val="00A44BD0"/>
    <w:rsid w:val="00A62E19"/>
    <w:rsid w:val="00A63351"/>
    <w:rsid w:val="00A8424E"/>
    <w:rsid w:val="00A92AB4"/>
    <w:rsid w:val="00A9415B"/>
    <w:rsid w:val="00AA449D"/>
    <w:rsid w:val="00AA6262"/>
    <w:rsid w:val="00AA7902"/>
    <w:rsid w:val="00AB15AC"/>
    <w:rsid w:val="00AB3407"/>
    <w:rsid w:val="00AD018F"/>
    <w:rsid w:val="00AD5EF4"/>
    <w:rsid w:val="00AE087E"/>
    <w:rsid w:val="00AE1944"/>
    <w:rsid w:val="00AE77FE"/>
    <w:rsid w:val="00B05E4D"/>
    <w:rsid w:val="00B11402"/>
    <w:rsid w:val="00B12883"/>
    <w:rsid w:val="00B12959"/>
    <w:rsid w:val="00B156AC"/>
    <w:rsid w:val="00B170FF"/>
    <w:rsid w:val="00B20E2B"/>
    <w:rsid w:val="00B24401"/>
    <w:rsid w:val="00B24591"/>
    <w:rsid w:val="00B3102A"/>
    <w:rsid w:val="00B51C7C"/>
    <w:rsid w:val="00B56BBB"/>
    <w:rsid w:val="00B605E0"/>
    <w:rsid w:val="00B65D9F"/>
    <w:rsid w:val="00B66320"/>
    <w:rsid w:val="00B67083"/>
    <w:rsid w:val="00B72B8D"/>
    <w:rsid w:val="00B77149"/>
    <w:rsid w:val="00B82F30"/>
    <w:rsid w:val="00B83652"/>
    <w:rsid w:val="00B93BF4"/>
    <w:rsid w:val="00BA3ED2"/>
    <w:rsid w:val="00BB0AD8"/>
    <w:rsid w:val="00BB2001"/>
    <w:rsid w:val="00BB2DBB"/>
    <w:rsid w:val="00BB7276"/>
    <w:rsid w:val="00BC49FA"/>
    <w:rsid w:val="00BD3F9F"/>
    <w:rsid w:val="00BD55F0"/>
    <w:rsid w:val="00BE4ED7"/>
    <w:rsid w:val="00BF2611"/>
    <w:rsid w:val="00BF4FA4"/>
    <w:rsid w:val="00C06BB8"/>
    <w:rsid w:val="00C11894"/>
    <w:rsid w:val="00C152AF"/>
    <w:rsid w:val="00C212A8"/>
    <w:rsid w:val="00C2512B"/>
    <w:rsid w:val="00C324B6"/>
    <w:rsid w:val="00C34707"/>
    <w:rsid w:val="00C34BAC"/>
    <w:rsid w:val="00C3796D"/>
    <w:rsid w:val="00C41305"/>
    <w:rsid w:val="00C476B6"/>
    <w:rsid w:val="00C63BD5"/>
    <w:rsid w:val="00C63CD9"/>
    <w:rsid w:val="00C64835"/>
    <w:rsid w:val="00C667EE"/>
    <w:rsid w:val="00C71959"/>
    <w:rsid w:val="00C746DC"/>
    <w:rsid w:val="00C82DA0"/>
    <w:rsid w:val="00C85C4C"/>
    <w:rsid w:val="00C968F9"/>
    <w:rsid w:val="00CA1F81"/>
    <w:rsid w:val="00CA22A5"/>
    <w:rsid w:val="00CA6E94"/>
    <w:rsid w:val="00CB4517"/>
    <w:rsid w:val="00CB58CF"/>
    <w:rsid w:val="00CC0284"/>
    <w:rsid w:val="00CC291D"/>
    <w:rsid w:val="00CC7E85"/>
    <w:rsid w:val="00CE0C5F"/>
    <w:rsid w:val="00CE2281"/>
    <w:rsid w:val="00CE339C"/>
    <w:rsid w:val="00CF4EFE"/>
    <w:rsid w:val="00CF4FE3"/>
    <w:rsid w:val="00CF6235"/>
    <w:rsid w:val="00D000B0"/>
    <w:rsid w:val="00D13904"/>
    <w:rsid w:val="00D16FA9"/>
    <w:rsid w:val="00D26B9D"/>
    <w:rsid w:val="00D40634"/>
    <w:rsid w:val="00D456D6"/>
    <w:rsid w:val="00D46CB7"/>
    <w:rsid w:val="00D50075"/>
    <w:rsid w:val="00D5253E"/>
    <w:rsid w:val="00D551EA"/>
    <w:rsid w:val="00D635B8"/>
    <w:rsid w:val="00D66E2B"/>
    <w:rsid w:val="00D67C7D"/>
    <w:rsid w:val="00D812AC"/>
    <w:rsid w:val="00DA1CFC"/>
    <w:rsid w:val="00DA5167"/>
    <w:rsid w:val="00DB00EF"/>
    <w:rsid w:val="00DB53D2"/>
    <w:rsid w:val="00DC0567"/>
    <w:rsid w:val="00DC143E"/>
    <w:rsid w:val="00DD1F34"/>
    <w:rsid w:val="00DD5B57"/>
    <w:rsid w:val="00DD75ED"/>
    <w:rsid w:val="00DE1FC8"/>
    <w:rsid w:val="00DF7A0F"/>
    <w:rsid w:val="00E02203"/>
    <w:rsid w:val="00E02857"/>
    <w:rsid w:val="00E04D09"/>
    <w:rsid w:val="00E052DD"/>
    <w:rsid w:val="00E07EDC"/>
    <w:rsid w:val="00E1279B"/>
    <w:rsid w:val="00E15573"/>
    <w:rsid w:val="00E15C7D"/>
    <w:rsid w:val="00E16843"/>
    <w:rsid w:val="00E23583"/>
    <w:rsid w:val="00E2383A"/>
    <w:rsid w:val="00E260C6"/>
    <w:rsid w:val="00E356FE"/>
    <w:rsid w:val="00E40549"/>
    <w:rsid w:val="00E50750"/>
    <w:rsid w:val="00E5269D"/>
    <w:rsid w:val="00E60E18"/>
    <w:rsid w:val="00E6143A"/>
    <w:rsid w:val="00E64098"/>
    <w:rsid w:val="00E70A90"/>
    <w:rsid w:val="00E734F9"/>
    <w:rsid w:val="00E76044"/>
    <w:rsid w:val="00E76505"/>
    <w:rsid w:val="00E83D4F"/>
    <w:rsid w:val="00EA0FED"/>
    <w:rsid w:val="00EA2C7D"/>
    <w:rsid w:val="00EA2F4B"/>
    <w:rsid w:val="00EA4D5A"/>
    <w:rsid w:val="00EA71A5"/>
    <w:rsid w:val="00EA7D1C"/>
    <w:rsid w:val="00EB0AE0"/>
    <w:rsid w:val="00EB49B3"/>
    <w:rsid w:val="00ED645A"/>
    <w:rsid w:val="00EE111B"/>
    <w:rsid w:val="00EE4B06"/>
    <w:rsid w:val="00EE5CE4"/>
    <w:rsid w:val="00EF5F3B"/>
    <w:rsid w:val="00EF676D"/>
    <w:rsid w:val="00F010C7"/>
    <w:rsid w:val="00F04013"/>
    <w:rsid w:val="00F13B70"/>
    <w:rsid w:val="00F14AAF"/>
    <w:rsid w:val="00F2491E"/>
    <w:rsid w:val="00F257E2"/>
    <w:rsid w:val="00F27446"/>
    <w:rsid w:val="00F31420"/>
    <w:rsid w:val="00F31831"/>
    <w:rsid w:val="00F34DB3"/>
    <w:rsid w:val="00F361CB"/>
    <w:rsid w:val="00F37508"/>
    <w:rsid w:val="00F379D4"/>
    <w:rsid w:val="00F402E9"/>
    <w:rsid w:val="00F46893"/>
    <w:rsid w:val="00F52BDC"/>
    <w:rsid w:val="00F531DF"/>
    <w:rsid w:val="00F62497"/>
    <w:rsid w:val="00F65DE1"/>
    <w:rsid w:val="00F663F1"/>
    <w:rsid w:val="00F72349"/>
    <w:rsid w:val="00F77251"/>
    <w:rsid w:val="00F80FC2"/>
    <w:rsid w:val="00F81098"/>
    <w:rsid w:val="00F8315E"/>
    <w:rsid w:val="00F85154"/>
    <w:rsid w:val="00F93C85"/>
    <w:rsid w:val="00F96A92"/>
    <w:rsid w:val="00F9738F"/>
    <w:rsid w:val="00FA34ED"/>
    <w:rsid w:val="00FA598B"/>
    <w:rsid w:val="00FA6347"/>
    <w:rsid w:val="00FA65D3"/>
    <w:rsid w:val="00FA7B9A"/>
    <w:rsid w:val="00FB1794"/>
    <w:rsid w:val="00FB3D55"/>
    <w:rsid w:val="00FB5504"/>
    <w:rsid w:val="00FB5CFC"/>
    <w:rsid w:val="00FC115C"/>
    <w:rsid w:val="00FC1F06"/>
    <w:rsid w:val="00FC4E06"/>
    <w:rsid w:val="00FD1CAD"/>
    <w:rsid w:val="00FE18DE"/>
    <w:rsid w:val="00FE4ECB"/>
    <w:rsid w:val="00FF1EA1"/>
    <w:rsid w:val="00FF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7CBE08"/>
  <w15:chartTrackingRefBased/>
  <w15:docId w15:val="{2DBEBBEF-BA26-4580-9877-8B2F693AE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2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i/>
      <w:sz w:val="24"/>
    </w:rPr>
  </w:style>
  <w:style w:type="paragraph" w:styleId="Heading3">
    <w:name w:val="heading 3"/>
    <w:basedOn w:val="Normal"/>
    <w:qFormat/>
    <w:pPr>
      <w:keepNext/>
      <w:numPr>
        <w:ilvl w:val="2"/>
        <w:numId w:val="1"/>
      </w:numPr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  <w:rPr>
      <w:b/>
      <w:i/>
      <w:sz w:val="24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i/>
      <w:sz w:val="24"/>
    </w:rPr>
  </w:style>
  <w:style w:type="paragraph" w:styleId="Heading7">
    <w:name w:val="heading 7"/>
    <w:basedOn w:val="Normal"/>
    <w:next w:val="Normal"/>
    <w:qFormat/>
    <w:pPr>
      <w:tabs>
        <w:tab w:val="left" w:pos="720"/>
      </w:tabs>
      <w:spacing w:before="240" w:after="60"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left="720"/>
    </w:p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al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1">
    <w:name w:val="xl31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al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39">
    <w:name w:val="xl39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0">
    <w:name w:val="xl40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1">
    <w:name w:val="xl41"/>
    <w:basedOn w:val="Normal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2">
    <w:name w:val="xl42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3">
    <w:name w:val="xl4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al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7">
    <w:name w:val="xl47"/>
    <w:basedOn w:val="Normal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al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al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customStyle="1" w:styleId="EmailStyle53">
    <w:name w:val="EmailStyle53"/>
    <w:rPr>
      <w:rFonts w:ascii="Arial" w:hAnsi="Arial"/>
      <w:color w:val="000080"/>
      <w:sz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3E12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1233"/>
  </w:style>
  <w:style w:type="character" w:customStyle="1" w:styleId="CommentTextChar">
    <w:name w:val="Comment Text Char"/>
    <w:link w:val="CommentText"/>
    <w:rsid w:val="003E123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E1233"/>
    <w:rPr>
      <w:b/>
      <w:bCs/>
    </w:rPr>
  </w:style>
  <w:style w:type="character" w:customStyle="1" w:styleId="CommentSubjectChar">
    <w:name w:val="Comment Subject Char"/>
    <w:link w:val="CommentSubject"/>
    <w:rsid w:val="003E1233"/>
    <w:rPr>
      <w:rFonts w:ascii="Arial" w:hAnsi="Arial"/>
      <w:b/>
      <w:bCs/>
      <w:lang w:eastAsia="en-US"/>
    </w:rPr>
  </w:style>
  <w:style w:type="paragraph" w:styleId="Revision">
    <w:name w:val="Revision"/>
    <w:hidden/>
    <w:uiPriority w:val="99"/>
    <w:semiHidden/>
    <w:rsid w:val="00A217FB"/>
    <w:rPr>
      <w:rFonts w:ascii="Arial" w:hAnsi="Arial"/>
      <w:lang w:eastAsia="en-US"/>
    </w:rPr>
  </w:style>
  <w:style w:type="paragraph" w:styleId="ListParagraph">
    <w:name w:val="List Paragraph"/>
    <w:basedOn w:val="Normal"/>
    <w:uiPriority w:val="34"/>
    <w:qFormat/>
    <w:rsid w:val="006B3FBA"/>
    <w:pPr>
      <w:ind w:left="720"/>
      <w:contextualSpacing/>
    </w:pPr>
  </w:style>
  <w:style w:type="character" w:customStyle="1" w:styleId="normaltextrun">
    <w:name w:val="normaltextrun"/>
    <w:basedOn w:val="DefaultParagraphFont"/>
    <w:rsid w:val="008D0373"/>
  </w:style>
  <w:style w:type="character" w:customStyle="1" w:styleId="eop">
    <w:name w:val="eop"/>
    <w:basedOn w:val="DefaultParagraphFont"/>
    <w:rsid w:val="008D0373"/>
  </w:style>
  <w:style w:type="paragraph" w:customStyle="1" w:styleId="paragraph">
    <w:name w:val="paragraph"/>
    <w:basedOn w:val="Normal"/>
    <w:rsid w:val="004740F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9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C46F44E5CB4144B14721DA3AAC8360" ma:contentTypeVersion="6" ma:contentTypeDescription="Create a new document." ma:contentTypeScope="" ma:versionID="27fcc6885e4662ed3da1930a0949d568">
  <xsd:schema xmlns:xsd="http://www.w3.org/2001/XMLSchema" xmlns:xs="http://www.w3.org/2001/XMLSchema" xmlns:p="http://schemas.microsoft.com/office/2006/metadata/properties" xmlns:ns2="6032ed8b-3e71-4b2f-ab7b-020545ac21c9" xmlns:ns3="2e3132a0-aaf2-4326-8928-c084593c093d" xmlns:ns4="63cc5491-11d0-42b6-aa67-deea8f49087f" xmlns:ns5="35ebc48a-dc9e-45bc-8496-b347132bae57" targetNamespace="http://schemas.microsoft.com/office/2006/metadata/properties" ma:root="true" ma:fieldsID="f68e1f16dc88a928ead572aab92025b5" ns2:_="" ns3:_="" ns4:_="" ns5:_="">
    <xsd:import namespace="6032ed8b-3e71-4b2f-ab7b-020545ac21c9"/>
    <xsd:import namespace="2e3132a0-aaf2-4326-8928-c084593c093d"/>
    <xsd:import namespace="63cc5491-11d0-42b6-aa67-deea8f49087f"/>
    <xsd:import namespace="35ebc48a-dc9e-45bc-8496-b347132bae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4:lcf76f155ced4ddcb4097134ff3c332f" minOccurs="0"/>
                <xsd:element ref="ns5:TaxCatchAll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2ed8b-3e71-4b2f-ab7b-020545ac2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132a0-aaf2-4326-8928-c084593c0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cc5491-11d0-42b6-aa67-deea8f49087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85fefd14-5d55-4234-9e3d-a596bbbe9a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ebc48a-dc9e-45bc-8496-b347132bae57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88d538d1-1f4a-4c59-9947-dc698ca978ed}" ma:internalName="TaxCatchAll" ma:showField="CatchAllData" ma:web="35ebc48a-dc9e-45bc-8496-b347132bae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3cc5491-11d0-42b6-aa67-deea8f49087f">
      <Terms xmlns="http://schemas.microsoft.com/office/infopath/2007/PartnerControls"/>
    </lcf76f155ced4ddcb4097134ff3c332f>
    <TaxCatchAll xmlns="35ebc48a-dc9e-45bc-8496-b347132bae57" xsi:nil="true"/>
  </documentManagement>
</p:properties>
</file>

<file path=customXml/itemProps1.xml><?xml version="1.0" encoding="utf-8"?>
<ds:datastoreItem xmlns:ds="http://schemas.openxmlformats.org/officeDocument/2006/customXml" ds:itemID="{2A127A66-AD5F-4608-897E-54837F448E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C1E451-D0D0-4053-A5CD-ED3E3F9787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32ed8b-3e71-4b2f-ab7b-020545ac21c9"/>
    <ds:schemaRef ds:uri="2e3132a0-aaf2-4326-8928-c084593c093d"/>
    <ds:schemaRef ds:uri="63cc5491-11d0-42b6-aa67-deea8f49087f"/>
    <ds:schemaRef ds:uri="35ebc48a-dc9e-45bc-8496-b347132ba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2FA28C-1C8E-4DEF-B9A1-2582952B36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4D6B15-FA98-40DE-B478-F1E3F66079E6}">
  <ds:schemaRefs>
    <ds:schemaRef ds:uri="http://schemas.microsoft.com/office/2006/metadata/properties"/>
    <ds:schemaRef ds:uri="http://schemas.microsoft.com/office/infopath/2007/PartnerControls"/>
    <ds:schemaRef ds:uri="63cc5491-11d0-42b6-aa67-deea8f49087f"/>
    <ds:schemaRef ds:uri="35ebc48a-dc9e-45bc-8496-b347132bae5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1642</Words>
  <Characters>9361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STCP 18-6 Issue 007 Variation to Agreements 25 April 2023</vt:lpstr>
    </vt:vector>
  </TitlesOfParts>
  <Company>NGC</Company>
  <LinksUpToDate>false</LinksUpToDate>
  <CharactersWithSpaces>10982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STCP 18-6 Issue 007 Variation to Agreements 25 April 2023</dc:title>
  <dc:subject/>
  <dc:creator>Peaceful</dc:creator>
  <cp:keywords/>
  <cp:lastModifiedBy>Steve Baker [NESO]</cp:lastModifiedBy>
  <cp:revision>20</cp:revision>
  <cp:lastPrinted>2024-03-07T11:54:00Z</cp:lastPrinted>
  <dcterms:created xsi:type="dcterms:W3CDTF">2024-02-29T09:43:00Z</dcterms:created>
  <dcterms:modified xsi:type="dcterms:W3CDTF">2025-10-16T09:32:00Z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test">
    <vt:lpwstr/>
  </property>
  <property fmtid="{D5CDD505-2E9C-101B-9397-08002B2CF9AE}" pid="4" name="ContentTypeId">
    <vt:lpwstr>0x010100B4C46F44E5CB4144B14721DA3AAC8360</vt:lpwstr>
  </property>
  <property fmtid="{D5CDD505-2E9C-101B-9397-08002B2CF9AE}" pid="5" name="MediaServiceImageTags">
    <vt:lpwstr/>
  </property>
  <property fmtid="{D5CDD505-2E9C-101B-9397-08002B2CF9AE}" pid="6" name="Order">
    <vt:r8>2479400</vt:r8>
  </property>
  <property fmtid="{D5CDD505-2E9C-101B-9397-08002B2CF9AE}" pid="8" name="docLang">
    <vt:lpwstr>en</vt:lpwstr>
  </property>
</Properties>
</file>